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6030" w:type="pct"/>
        <w:tblInd w:w="-9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281"/>
      </w:tblGrid>
      <w:tr w:rsidR="00974E99" w:rsidRPr="00DC204E" w14:paraId="65C371D3" w14:textId="77777777" w:rsidTr="007F3889">
        <w:trPr>
          <w:trHeight w:hRule="exact" w:val="2948"/>
        </w:trPr>
        <w:tc>
          <w:tcPr>
            <w:tcW w:w="11280" w:type="dxa"/>
            <w:shd w:val="clear" w:color="auto" w:fill="00AFAA"/>
            <w:vAlign w:val="center"/>
          </w:tcPr>
          <w:p w14:paraId="3192BF58" w14:textId="77777777" w:rsidR="00974E99" w:rsidRPr="00DC204E" w:rsidRDefault="00974E99" w:rsidP="006F032D">
            <w:pPr>
              <w:pStyle w:val="Documenttype"/>
            </w:pPr>
            <w:r w:rsidRPr="00DC204E">
              <w:t xml:space="preserve">IALA </w:t>
            </w:r>
            <w:r w:rsidR="009A1FCD" w:rsidRPr="00DC204E">
              <w:t>Model Course</w:t>
            </w:r>
          </w:p>
        </w:tc>
      </w:tr>
    </w:tbl>
    <w:p w14:paraId="15F2AA36" w14:textId="77777777" w:rsidR="008972C3" w:rsidRPr="00DC204E" w:rsidRDefault="008972C3" w:rsidP="003274DB"/>
    <w:p w14:paraId="19788514" w14:textId="77777777" w:rsidR="00D74AE1" w:rsidRPr="00DC204E" w:rsidRDefault="00D74AE1" w:rsidP="003274DB"/>
    <w:p w14:paraId="3F96113B" w14:textId="316200CC" w:rsidR="007B7FEC" w:rsidRPr="00DC204E" w:rsidRDefault="00166A54" w:rsidP="007B7FEC">
      <w:pPr>
        <w:pStyle w:val="Documentnumber"/>
      </w:pPr>
      <w:del w:id="0" w:author="Kevin Gregory" w:date="2021-02-10T10:56:00Z">
        <w:r w:rsidRPr="00DC204E" w:rsidDel="005E773F">
          <w:delText>L2</w:delText>
        </w:r>
      </w:del>
      <w:del w:id="1" w:author="Kevin Gregory" w:date="2021-02-10T10:57:00Z">
        <w:r w:rsidRPr="00DC204E" w:rsidDel="005E773F">
          <w:delText>.1.8</w:delText>
        </w:r>
      </w:del>
      <w:ins w:id="2" w:author="Kevin Gregory" w:date="2021-02-10T10:57:00Z">
        <w:r w:rsidR="005E773F">
          <w:t>C2001-5</w:t>
        </w:r>
      </w:ins>
    </w:p>
    <w:p w14:paraId="7B1FCA6A" w14:textId="77777777" w:rsidR="007B7FEC" w:rsidRPr="00DC204E" w:rsidRDefault="007B7FEC" w:rsidP="003274DB"/>
    <w:p w14:paraId="0DA53760" w14:textId="45C36030" w:rsidR="00776004" w:rsidRPr="00DC204E" w:rsidRDefault="00A90B63" w:rsidP="00FB51A6">
      <w:pPr>
        <w:pStyle w:val="Documentname"/>
      </w:pPr>
      <w:r w:rsidRPr="00DC204E">
        <w:t>AIDS TO NAVIGATION</w:t>
      </w:r>
      <w:r w:rsidR="00476247" w:rsidRPr="00DC204E">
        <w:t xml:space="preserve"> </w:t>
      </w:r>
      <w:r w:rsidR="00166A54" w:rsidRPr="00DC204E">
        <w:t>– TECHNICIAN TRAINING</w:t>
      </w:r>
    </w:p>
    <w:p w14:paraId="50225F7C" w14:textId="17994FAD" w:rsidR="00166A54" w:rsidRPr="00DC204E" w:rsidDel="005E773F" w:rsidRDefault="00EF50B0" w:rsidP="00FB51A6">
      <w:pPr>
        <w:pStyle w:val="Documentname"/>
        <w:rPr>
          <w:del w:id="3" w:author="Kevin Gregory" w:date="2021-02-10T10:57:00Z"/>
        </w:rPr>
      </w:pPr>
      <w:del w:id="4" w:author="Kevin Gregory" w:date="2021-02-10T10:57:00Z">
        <w:r w:rsidRPr="00DC204E" w:rsidDel="005E773F">
          <w:delText xml:space="preserve">MODULE 1 ELEMENT </w:delText>
        </w:r>
        <w:r w:rsidR="00166A54" w:rsidRPr="00DC204E" w:rsidDel="005E773F">
          <w:delText>8</w:delText>
        </w:r>
      </w:del>
    </w:p>
    <w:p w14:paraId="2619FAE0" w14:textId="045CB948" w:rsidR="004D4BD5" w:rsidRPr="00DC204E" w:rsidRDefault="004B2991" w:rsidP="004D4BD5">
      <w:pPr>
        <w:pStyle w:val="Documentname"/>
      </w:pPr>
      <w:del w:id="5" w:author="Kevin Gregory" w:date="2021-02-10T10:57:00Z">
        <w:r w:rsidRPr="00DC204E" w:rsidDel="005E773F">
          <w:delText xml:space="preserve">Level 2 - </w:delText>
        </w:r>
      </w:del>
      <w:r w:rsidR="004D4BD5" w:rsidRPr="00DC204E">
        <w:t>Buoy Cleaning</w:t>
      </w:r>
    </w:p>
    <w:p w14:paraId="164A22E3" w14:textId="77777777" w:rsidR="00D74AE1" w:rsidRPr="00DC204E" w:rsidRDefault="00D74AE1" w:rsidP="00D74AE1"/>
    <w:p w14:paraId="35291D1B" w14:textId="77777777" w:rsidR="00BC27F6" w:rsidRPr="00DC204E" w:rsidRDefault="00BC27F6" w:rsidP="00D74AE1"/>
    <w:p w14:paraId="054E68F5" w14:textId="77777777" w:rsidR="00913B44" w:rsidRPr="00DC204E" w:rsidRDefault="00913B44" w:rsidP="00D74AE1"/>
    <w:p w14:paraId="2C1D31CF" w14:textId="77777777" w:rsidR="00913B44" w:rsidRPr="00DC204E" w:rsidRDefault="00913B44" w:rsidP="00D74AE1"/>
    <w:p w14:paraId="770C8B84" w14:textId="77777777" w:rsidR="00913B44" w:rsidRPr="00DC204E" w:rsidRDefault="00913B44" w:rsidP="00D74AE1"/>
    <w:p w14:paraId="3751456F" w14:textId="77777777" w:rsidR="00913B44" w:rsidRPr="00DC204E" w:rsidRDefault="00913B44" w:rsidP="00D74AE1"/>
    <w:p w14:paraId="43E17E2D" w14:textId="77777777" w:rsidR="00913B44" w:rsidRPr="00DC204E" w:rsidRDefault="00913B44" w:rsidP="00D74AE1"/>
    <w:p w14:paraId="3CB26FCC" w14:textId="77777777" w:rsidR="00913B44" w:rsidRPr="00DC204E" w:rsidRDefault="00913B44" w:rsidP="00D74AE1"/>
    <w:p w14:paraId="2477AAB8" w14:textId="77777777" w:rsidR="00913B44" w:rsidRPr="00DC204E" w:rsidRDefault="00913B44" w:rsidP="00D74AE1"/>
    <w:p w14:paraId="1DDD24DF" w14:textId="77777777" w:rsidR="00913B44" w:rsidRPr="00DC204E" w:rsidRDefault="00913B44" w:rsidP="00D74AE1"/>
    <w:p w14:paraId="47DC3230" w14:textId="77777777" w:rsidR="00913B44" w:rsidRPr="00DC204E" w:rsidRDefault="00913B44" w:rsidP="00D74AE1"/>
    <w:p w14:paraId="657E3799" w14:textId="77777777" w:rsidR="00913B44" w:rsidRPr="00DC204E" w:rsidRDefault="00913B44" w:rsidP="00D74AE1"/>
    <w:p w14:paraId="3627D275" w14:textId="77777777" w:rsidR="00913B44" w:rsidRPr="00DC204E" w:rsidRDefault="00913B44" w:rsidP="00D74AE1"/>
    <w:p w14:paraId="30C19F3B" w14:textId="77777777" w:rsidR="00913B44" w:rsidRPr="00DC204E" w:rsidRDefault="00913B44" w:rsidP="00D74AE1"/>
    <w:p w14:paraId="0F067447" w14:textId="77777777" w:rsidR="00913B44" w:rsidRPr="00DC204E" w:rsidRDefault="00913B44" w:rsidP="00D74AE1"/>
    <w:p w14:paraId="05A7731B" w14:textId="77777777" w:rsidR="00913B44" w:rsidRPr="00DC204E" w:rsidRDefault="00913B44" w:rsidP="00D74AE1"/>
    <w:p w14:paraId="392165D9" w14:textId="77777777" w:rsidR="00913B44" w:rsidRPr="00DC204E" w:rsidRDefault="00913B44" w:rsidP="00D74AE1"/>
    <w:p w14:paraId="51D87F4E" w14:textId="77777777" w:rsidR="005C71FF" w:rsidRPr="00DC204E" w:rsidRDefault="005C71FF" w:rsidP="00D74AE1"/>
    <w:p w14:paraId="3C79B5AE" w14:textId="77777777" w:rsidR="00883AE3" w:rsidRPr="00DC204E" w:rsidRDefault="00883AE3" w:rsidP="00D74AE1"/>
    <w:p w14:paraId="3A3A4D6B" w14:textId="54ECCA21" w:rsidR="00913B44" w:rsidRPr="00DC204E" w:rsidRDefault="00913B44" w:rsidP="00913B44">
      <w:pPr>
        <w:pStyle w:val="Editionnumber"/>
      </w:pPr>
      <w:r w:rsidRPr="00DC204E">
        <w:t xml:space="preserve">Edition </w:t>
      </w:r>
      <w:r w:rsidR="00CB155C" w:rsidRPr="00DC204E">
        <w:t>2</w:t>
      </w:r>
      <w:r w:rsidRPr="00DC204E">
        <w:t>.</w:t>
      </w:r>
      <w:del w:id="6" w:author="Kevin Gregory" w:date="2021-02-09T16:25:00Z">
        <w:r w:rsidRPr="00DC204E" w:rsidDel="002A52C4">
          <w:delText>0</w:delText>
        </w:r>
      </w:del>
      <w:ins w:id="7" w:author="Kevin Gregory" w:date="2021-02-09T16:25:00Z">
        <w:r w:rsidR="002A52C4">
          <w:t>1</w:t>
        </w:r>
      </w:ins>
    </w:p>
    <w:p w14:paraId="7410E3F1" w14:textId="4839DE74" w:rsidR="00913B44" w:rsidRPr="00DC204E" w:rsidRDefault="00CB155C" w:rsidP="005C71FF">
      <w:pPr>
        <w:pStyle w:val="Documentdate"/>
      </w:pPr>
      <w:del w:id="8" w:author="Kevin Gregory" w:date="2021-02-09T16:25:00Z">
        <w:r w:rsidRPr="00DC204E" w:rsidDel="002A52C4">
          <w:delText>June 2016</w:delText>
        </w:r>
      </w:del>
      <w:ins w:id="9" w:author="Kevin Gregory" w:date="2021-02-09T16:25:00Z">
        <w:r w:rsidR="002A52C4">
          <w:t>June 2021</w:t>
        </w:r>
      </w:ins>
    </w:p>
    <w:p w14:paraId="4705865E" w14:textId="77777777" w:rsidR="00913B44" w:rsidRPr="00DC204E" w:rsidRDefault="00913B44" w:rsidP="00D74AE1">
      <w:pPr>
        <w:sectPr w:rsidR="00913B44" w:rsidRPr="00DC204E" w:rsidSect="007E30DF">
          <w:headerReference w:type="default" r:id="rId11"/>
          <w:footerReference w:type="default" r:id="rId12"/>
          <w:type w:val="continuous"/>
          <w:pgSz w:w="11906" w:h="16838" w:code="9"/>
          <w:pgMar w:top="567" w:right="1276" w:bottom="2495" w:left="1276" w:header="567" w:footer="567" w:gutter="0"/>
          <w:cols w:space="708"/>
          <w:docGrid w:linePitch="360"/>
        </w:sectPr>
      </w:pPr>
    </w:p>
    <w:p w14:paraId="3A009AB1" w14:textId="77777777" w:rsidR="00914E26" w:rsidRPr="00DC204E" w:rsidRDefault="00914E26" w:rsidP="00914E26">
      <w:pPr>
        <w:pStyle w:val="BodyText"/>
      </w:pPr>
      <w:r w:rsidRPr="00DC204E">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DC204E" w14:paraId="0CE11104" w14:textId="77777777" w:rsidTr="005E4659">
        <w:tc>
          <w:tcPr>
            <w:tcW w:w="1908" w:type="dxa"/>
          </w:tcPr>
          <w:p w14:paraId="443B4A46" w14:textId="77777777" w:rsidR="00914E26" w:rsidRPr="00DC204E" w:rsidRDefault="00914E26" w:rsidP="00ED030E">
            <w:pPr>
              <w:pStyle w:val="Tableheading"/>
              <w:rPr>
                <w:lang w:val="en-GB"/>
              </w:rPr>
            </w:pPr>
            <w:r w:rsidRPr="00DC204E">
              <w:rPr>
                <w:lang w:val="en-GB"/>
              </w:rPr>
              <w:t>Date</w:t>
            </w:r>
          </w:p>
        </w:tc>
        <w:tc>
          <w:tcPr>
            <w:tcW w:w="3576" w:type="dxa"/>
          </w:tcPr>
          <w:p w14:paraId="319D2E55" w14:textId="77777777" w:rsidR="00914E26" w:rsidRPr="00DC204E" w:rsidRDefault="00914E26" w:rsidP="00ED030E">
            <w:pPr>
              <w:pStyle w:val="Tableheading"/>
              <w:rPr>
                <w:lang w:val="en-GB"/>
              </w:rPr>
            </w:pPr>
            <w:r w:rsidRPr="00DC204E">
              <w:rPr>
                <w:lang w:val="en-GB"/>
              </w:rPr>
              <w:t>Page / Section Revised</w:t>
            </w:r>
          </w:p>
        </w:tc>
        <w:tc>
          <w:tcPr>
            <w:tcW w:w="5001" w:type="dxa"/>
          </w:tcPr>
          <w:p w14:paraId="7607309E" w14:textId="77777777" w:rsidR="00914E26" w:rsidRPr="00DC204E" w:rsidRDefault="00914E26" w:rsidP="00ED030E">
            <w:pPr>
              <w:pStyle w:val="Tableheading"/>
              <w:rPr>
                <w:lang w:val="en-GB"/>
              </w:rPr>
            </w:pPr>
            <w:r w:rsidRPr="00DC204E">
              <w:rPr>
                <w:lang w:val="en-GB"/>
              </w:rPr>
              <w:t>Requirement for Revision</w:t>
            </w:r>
          </w:p>
        </w:tc>
      </w:tr>
      <w:tr w:rsidR="005E4659" w:rsidRPr="00DC204E" w14:paraId="510569A3" w14:textId="77777777" w:rsidTr="005E4659">
        <w:trPr>
          <w:trHeight w:val="851"/>
        </w:trPr>
        <w:tc>
          <w:tcPr>
            <w:tcW w:w="1908" w:type="dxa"/>
            <w:vAlign w:val="center"/>
          </w:tcPr>
          <w:p w14:paraId="3156846C" w14:textId="6FBB3390" w:rsidR="00914E26" w:rsidRPr="00DC204E" w:rsidRDefault="00CB155C" w:rsidP="00914E26">
            <w:pPr>
              <w:pStyle w:val="Tabletext"/>
            </w:pPr>
            <w:r w:rsidRPr="00DC204E">
              <w:t>June 2016</w:t>
            </w:r>
          </w:p>
        </w:tc>
        <w:tc>
          <w:tcPr>
            <w:tcW w:w="3576" w:type="dxa"/>
            <w:vAlign w:val="center"/>
          </w:tcPr>
          <w:p w14:paraId="5F22DF07" w14:textId="7BB61538" w:rsidR="00914E26" w:rsidRPr="00DC204E" w:rsidRDefault="00CB155C" w:rsidP="00914E26">
            <w:pPr>
              <w:pStyle w:val="Tabletext"/>
            </w:pPr>
            <w:r w:rsidRPr="00DC204E">
              <w:t>Entire document</w:t>
            </w:r>
          </w:p>
        </w:tc>
        <w:tc>
          <w:tcPr>
            <w:tcW w:w="5001" w:type="dxa"/>
            <w:vAlign w:val="center"/>
          </w:tcPr>
          <w:p w14:paraId="57D2E76F" w14:textId="1358F391" w:rsidR="00914E26" w:rsidRPr="00DC204E" w:rsidRDefault="00CB155C" w:rsidP="00914E26">
            <w:pPr>
              <w:pStyle w:val="Tabletext"/>
            </w:pPr>
            <w:r w:rsidRPr="00DC204E">
              <w:t>Minor textual changes</w:t>
            </w:r>
          </w:p>
        </w:tc>
      </w:tr>
      <w:tr w:rsidR="005E4659" w:rsidRPr="00DC204E" w14:paraId="373B313D" w14:textId="77777777" w:rsidTr="005E4659">
        <w:trPr>
          <w:trHeight w:val="851"/>
        </w:trPr>
        <w:tc>
          <w:tcPr>
            <w:tcW w:w="1908" w:type="dxa"/>
            <w:vAlign w:val="center"/>
          </w:tcPr>
          <w:p w14:paraId="57B263A9" w14:textId="33EE1DA2" w:rsidR="00914E26" w:rsidRPr="00DC204E" w:rsidRDefault="00C8676D" w:rsidP="00914E26">
            <w:pPr>
              <w:pStyle w:val="Tabletext"/>
            </w:pPr>
            <w:ins w:id="10" w:author="Kevin Gregory" w:date="2021-02-09T16:38:00Z">
              <w:r>
                <w:t>June 2021</w:t>
              </w:r>
            </w:ins>
          </w:p>
        </w:tc>
        <w:tc>
          <w:tcPr>
            <w:tcW w:w="3576" w:type="dxa"/>
            <w:vAlign w:val="center"/>
          </w:tcPr>
          <w:p w14:paraId="71A6353D" w14:textId="002C8521" w:rsidR="00914E26" w:rsidRPr="00DC204E" w:rsidRDefault="00C8676D" w:rsidP="00914E26">
            <w:pPr>
              <w:pStyle w:val="Tabletext"/>
            </w:pPr>
            <w:ins w:id="11" w:author="Kevin Gregory" w:date="2021-02-09T16:38:00Z">
              <w:r>
                <w:t>Entire document</w:t>
              </w:r>
            </w:ins>
          </w:p>
        </w:tc>
        <w:tc>
          <w:tcPr>
            <w:tcW w:w="5001" w:type="dxa"/>
            <w:vAlign w:val="center"/>
          </w:tcPr>
          <w:p w14:paraId="1055661D" w14:textId="318FBB9F" w:rsidR="00914E26" w:rsidRPr="00DC204E" w:rsidRDefault="00C8676D" w:rsidP="00914E26">
            <w:pPr>
              <w:pStyle w:val="Tabletext"/>
            </w:pPr>
            <w:ins w:id="12" w:author="Kevin Gregory" w:date="2021-02-09T16:38:00Z">
              <w:r>
                <w:t>Review of content</w:t>
              </w:r>
            </w:ins>
          </w:p>
        </w:tc>
      </w:tr>
      <w:tr w:rsidR="005E4659" w:rsidRPr="00DC204E" w14:paraId="0FB36C69" w14:textId="77777777" w:rsidTr="005E4659">
        <w:trPr>
          <w:trHeight w:val="851"/>
        </w:trPr>
        <w:tc>
          <w:tcPr>
            <w:tcW w:w="1908" w:type="dxa"/>
            <w:vAlign w:val="center"/>
          </w:tcPr>
          <w:p w14:paraId="74DCCEAB" w14:textId="77777777" w:rsidR="00914E26" w:rsidRPr="00DC204E" w:rsidRDefault="00914E26" w:rsidP="00914E26">
            <w:pPr>
              <w:pStyle w:val="Tabletext"/>
            </w:pPr>
          </w:p>
        </w:tc>
        <w:tc>
          <w:tcPr>
            <w:tcW w:w="3576" w:type="dxa"/>
            <w:vAlign w:val="center"/>
          </w:tcPr>
          <w:p w14:paraId="55F16A55" w14:textId="77777777" w:rsidR="00914E26" w:rsidRPr="00DC204E" w:rsidRDefault="00914E26" w:rsidP="00914E26">
            <w:pPr>
              <w:pStyle w:val="Tabletext"/>
            </w:pPr>
          </w:p>
        </w:tc>
        <w:tc>
          <w:tcPr>
            <w:tcW w:w="5001" w:type="dxa"/>
            <w:vAlign w:val="center"/>
          </w:tcPr>
          <w:p w14:paraId="29893498" w14:textId="77777777" w:rsidR="00914E26" w:rsidRPr="00DC204E" w:rsidRDefault="00914E26" w:rsidP="00914E26">
            <w:pPr>
              <w:pStyle w:val="Tabletext"/>
            </w:pPr>
          </w:p>
        </w:tc>
      </w:tr>
      <w:tr w:rsidR="005E4659" w:rsidRPr="00DC204E" w14:paraId="3918308C" w14:textId="77777777" w:rsidTr="005E4659">
        <w:trPr>
          <w:trHeight w:val="851"/>
        </w:trPr>
        <w:tc>
          <w:tcPr>
            <w:tcW w:w="1908" w:type="dxa"/>
            <w:vAlign w:val="center"/>
          </w:tcPr>
          <w:p w14:paraId="7152ACAB" w14:textId="77777777" w:rsidR="00914E26" w:rsidRPr="00DC204E" w:rsidRDefault="00914E26" w:rsidP="00914E26">
            <w:pPr>
              <w:pStyle w:val="Tabletext"/>
            </w:pPr>
          </w:p>
        </w:tc>
        <w:tc>
          <w:tcPr>
            <w:tcW w:w="3576" w:type="dxa"/>
            <w:vAlign w:val="center"/>
          </w:tcPr>
          <w:p w14:paraId="0BB702A0" w14:textId="77777777" w:rsidR="00914E26" w:rsidRPr="00DC204E" w:rsidRDefault="00914E26" w:rsidP="00914E26">
            <w:pPr>
              <w:pStyle w:val="Tabletext"/>
            </w:pPr>
          </w:p>
        </w:tc>
        <w:tc>
          <w:tcPr>
            <w:tcW w:w="5001" w:type="dxa"/>
            <w:vAlign w:val="center"/>
          </w:tcPr>
          <w:p w14:paraId="06EC7A30" w14:textId="77777777" w:rsidR="00914E26" w:rsidRPr="00DC204E" w:rsidRDefault="00914E26" w:rsidP="00914E26">
            <w:pPr>
              <w:pStyle w:val="Tabletext"/>
            </w:pPr>
          </w:p>
        </w:tc>
      </w:tr>
      <w:tr w:rsidR="005E4659" w:rsidRPr="00DC204E" w14:paraId="0A09C773" w14:textId="77777777" w:rsidTr="005E4659">
        <w:trPr>
          <w:trHeight w:val="851"/>
        </w:trPr>
        <w:tc>
          <w:tcPr>
            <w:tcW w:w="1908" w:type="dxa"/>
            <w:vAlign w:val="center"/>
          </w:tcPr>
          <w:p w14:paraId="700B2BAB" w14:textId="77777777" w:rsidR="00914E26" w:rsidRPr="00DC204E" w:rsidRDefault="00914E26" w:rsidP="00914E26">
            <w:pPr>
              <w:pStyle w:val="Tabletext"/>
            </w:pPr>
          </w:p>
        </w:tc>
        <w:tc>
          <w:tcPr>
            <w:tcW w:w="3576" w:type="dxa"/>
            <w:vAlign w:val="center"/>
          </w:tcPr>
          <w:p w14:paraId="779743E4" w14:textId="77777777" w:rsidR="00914E26" w:rsidRPr="00DC204E" w:rsidRDefault="00914E26" w:rsidP="00914E26">
            <w:pPr>
              <w:pStyle w:val="Tabletext"/>
            </w:pPr>
          </w:p>
        </w:tc>
        <w:tc>
          <w:tcPr>
            <w:tcW w:w="5001" w:type="dxa"/>
            <w:vAlign w:val="center"/>
          </w:tcPr>
          <w:p w14:paraId="01147CF1" w14:textId="77777777" w:rsidR="00914E26" w:rsidRPr="00DC204E" w:rsidRDefault="00914E26" w:rsidP="00914E26">
            <w:pPr>
              <w:pStyle w:val="Tabletext"/>
            </w:pPr>
          </w:p>
        </w:tc>
      </w:tr>
      <w:tr w:rsidR="005E4659" w:rsidRPr="00DC204E" w14:paraId="40F5C665" w14:textId="77777777" w:rsidTr="005E4659">
        <w:trPr>
          <w:trHeight w:val="851"/>
        </w:trPr>
        <w:tc>
          <w:tcPr>
            <w:tcW w:w="1908" w:type="dxa"/>
            <w:vAlign w:val="center"/>
          </w:tcPr>
          <w:p w14:paraId="34354C76" w14:textId="77777777" w:rsidR="00914E26" w:rsidRPr="00DC204E" w:rsidRDefault="00914E26" w:rsidP="00914E26">
            <w:pPr>
              <w:pStyle w:val="Tabletext"/>
            </w:pPr>
          </w:p>
        </w:tc>
        <w:tc>
          <w:tcPr>
            <w:tcW w:w="3576" w:type="dxa"/>
            <w:vAlign w:val="center"/>
          </w:tcPr>
          <w:p w14:paraId="7BC32D5B" w14:textId="77777777" w:rsidR="00914E26" w:rsidRPr="00DC204E" w:rsidRDefault="00914E26" w:rsidP="00914E26">
            <w:pPr>
              <w:pStyle w:val="Tabletext"/>
            </w:pPr>
          </w:p>
        </w:tc>
        <w:tc>
          <w:tcPr>
            <w:tcW w:w="5001" w:type="dxa"/>
            <w:vAlign w:val="center"/>
          </w:tcPr>
          <w:p w14:paraId="09B0067E" w14:textId="77777777" w:rsidR="00914E26" w:rsidRPr="00DC204E" w:rsidRDefault="00914E26" w:rsidP="00914E26">
            <w:pPr>
              <w:pStyle w:val="Tabletext"/>
            </w:pPr>
          </w:p>
        </w:tc>
      </w:tr>
      <w:tr w:rsidR="005E4659" w:rsidRPr="00DC204E" w14:paraId="28EACB73" w14:textId="77777777" w:rsidTr="005E4659">
        <w:trPr>
          <w:trHeight w:val="851"/>
        </w:trPr>
        <w:tc>
          <w:tcPr>
            <w:tcW w:w="1908" w:type="dxa"/>
            <w:vAlign w:val="center"/>
          </w:tcPr>
          <w:p w14:paraId="2FC8FA7E" w14:textId="77777777" w:rsidR="00914E26" w:rsidRPr="00DC204E" w:rsidRDefault="00914E26" w:rsidP="00914E26">
            <w:pPr>
              <w:pStyle w:val="Tabletext"/>
            </w:pPr>
          </w:p>
        </w:tc>
        <w:tc>
          <w:tcPr>
            <w:tcW w:w="3576" w:type="dxa"/>
            <w:vAlign w:val="center"/>
          </w:tcPr>
          <w:p w14:paraId="4C3E7988" w14:textId="77777777" w:rsidR="00914E26" w:rsidRPr="00DC204E" w:rsidRDefault="00914E26" w:rsidP="00914E26">
            <w:pPr>
              <w:pStyle w:val="Tabletext"/>
            </w:pPr>
          </w:p>
        </w:tc>
        <w:tc>
          <w:tcPr>
            <w:tcW w:w="5001" w:type="dxa"/>
            <w:vAlign w:val="center"/>
          </w:tcPr>
          <w:p w14:paraId="13C9345F" w14:textId="77777777" w:rsidR="00914E26" w:rsidRPr="00DC204E" w:rsidRDefault="00914E26" w:rsidP="00914E26">
            <w:pPr>
              <w:pStyle w:val="Tabletext"/>
            </w:pPr>
          </w:p>
        </w:tc>
      </w:tr>
    </w:tbl>
    <w:p w14:paraId="528BB153" w14:textId="77777777" w:rsidR="00914E26" w:rsidRPr="00DC204E" w:rsidRDefault="00914E26" w:rsidP="00D74AE1"/>
    <w:p w14:paraId="541E9FFB" w14:textId="77777777" w:rsidR="005E4659" w:rsidRPr="00DC204E" w:rsidRDefault="005E4659" w:rsidP="00914E26">
      <w:pPr>
        <w:spacing w:after="200" w:line="276" w:lineRule="auto"/>
        <w:sectPr w:rsidR="005E4659" w:rsidRPr="00DC204E" w:rsidSect="00F00376">
          <w:headerReference w:type="default" r:id="rId13"/>
          <w:footerReference w:type="default" r:id="rId14"/>
          <w:pgSz w:w="11906" w:h="16838" w:code="9"/>
          <w:pgMar w:top="567" w:right="794" w:bottom="567" w:left="907" w:header="567" w:footer="567" w:gutter="0"/>
          <w:cols w:space="708"/>
          <w:docGrid w:linePitch="360"/>
        </w:sectPr>
      </w:pPr>
    </w:p>
    <w:p w14:paraId="6F05FB1D" w14:textId="77777777" w:rsidR="00B924BB" w:rsidRPr="00DC204E" w:rsidRDefault="002A29D4">
      <w:pPr>
        <w:pStyle w:val="TOC1"/>
        <w:rPr>
          <w:rFonts w:eastAsiaTheme="minorEastAsia"/>
          <w:b w:val="0"/>
          <w:noProof w:val="0"/>
          <w:color w:val="auto"/>
          <w:sz w:val="24"/>
          <w:szCs w:val="24"/>
        </w:rPr>
      </w:pPr>
      <w:r w:rsidRPr="00DC204E">
        <w:rPr>
          <w:b w:val="0"/>
          <w:noProof w:val="0"/>
        </w:rPr>
        <w:lastRenderedPageBreak/>
        <w:fldChar w:fldCharType="begin"/>
      </w:r>
      <w:r w:rsidRPr="00DC204E">
        <w:rPr>
          <w:b w:val="0"/>
          <w:noProof w:val="0"/>
        </w:rPr>
        <w:instrText xml:space="preserve"> TOC \o "1-3" \t "Annex,1,Appendix,5,Part,1,Module,4" </w:instrText>
      </w:r>
      <w:r w:rsidRPr="00DC204E">
        <w:rPr>
          <w:b w:val="0"/>
          <w:noProof w:val="0"/>
        </w:rPr>
        <w:fldChar w:fldCharType="separate"/>
      </w:r>
      <w:r w:rsidR="00B924BB" w:rsidRPr="00DC204E">
        <w:rPr>
          <w:noProof w:val="0"/>
        </w:rPr>
        <w:t>PART 1 - COURSE OVERVIEW</w:t>
      </w:r>
      <w:r w:rsidR="00B924BB" w:rsidRPr="00DC204E">
        <w:rPr>
          <w:noProof w:val="0"/>
        </w:rPr>
        <w:tab/>
      </w:r>
      <w:r w:rsidR="00B924BB" w:rsidRPr="00DC204E">
        <w:rPr>
          <w:noProof w:val="0"/>
        </w:rPr>
        <w:fldChar w:fldCharType="begin"/>
      </w:r>
      <w:r w:rsidR="00B924BB" w:rsidRPr="00DC204E">
        <w:rPr>
          <w:noProof w:val="0"/>
        </w:rPr>
        <w:instrText xml:space="preserve"> PAGEREF _Toc449012672 \h </w:instrText>
      </w:r>
      <w:r w:rsidR="00B924BB" w:rsidRPr="00DC204E">
        <w:rPr>
          <w:noProof w:val="0"/>
        </w:rPr>
      </w:r>
      <w:r w:rsidR="00B924BB" w:rsidRPr="00DC204E">
        <w:rPr>
          <w:noProof w:val="0"/>
        </w:rPr>
        <w:fldChar w:fldCharType="separate"/>
      </w:r>
      <w:r w:rsidR="00B924BB" w:rsidRPr="00DC204E">
        <w:rPr>
          <w:noProof w:val="0"/>
        </w:rPr>
        <w:t>5</w:t>
      </w:r>
      <w:r w:rsidR="00B924BB" w:rsidRPr="00DC204E">
        <w:rPr>
          <w:noProof w:val="0"/>
        </w:rPr>
        <w:fldChar w:fldCharType="end"/>
      </w:r>
    </w:p>
    <w:p w14:paraId="537F7528" w14:textId="77777777" w:rsidR="00B924BB" w:rsidRPr="00DC204E" w:rsidRDefault="00B924BB">
      <w:pPr>
        <w:pStyle w:val="TOC1"/>
        <w:rPr>
          <w:rFonts w:eastAsiaTheme="minorEastAsia"/>
          <w:b w:val="0"/>
          <w:noProof w:val="0"/>
          <w:color w:val="auto"/>
          <w:sz w:val="24"/>
          <w:szCs w:val="24"/>
        </w:rPr>
      </w:pPr>
      <w:r w:rsidRPr="00DC204E">
        <w:rPr>
          <w:noProof w:val="0"/>
        </w:rPr>
        <w:t>1.</w:t>
      </w:r>
      <w:r w:rsidRPr="00DC204E">
        <w:rPr>
          <w:rFonts w:eastAsiaTheme="minorEastAsia"/>
          <w:b w:val="0"/>
          <w:noProof w:val="0"/>
          <w:color w:val="auto"/>
          <w:sz w:val="24"/>
          <w:szCs w:val="24"/>
        </w:rPr>
        <w:tab/>
      </w:r>
      <w:r w:rsidRPr="00DC204E">
        <w:rPr>
          <w:noProof w:val="0"/>
        </w:rPr>
        <w:t>SCOPE</w:t>
      </w:r>
      <w:r w:rsidRPr="00DC204E">
        <w:rPr>
          <w:noProof w:val="0"/>
        </w:rPr>
        <w:tab/>
      </w:r>
      <w:r w:rsidRPr="00DC204E">
        <w:rPr>
          <w:noProof w:val="0"/>
        </w:rPr>
        <w:fldChar w:fldCharType="begin"/>
      </w:r>
      <w:r w:rsidRPr="00DC204E">
        <w:rPr>
          <w:noProof w:val="0"/>
        </w:rPr>
        <w:instrText xml:space="preserve"> PAGEREF _Toc449012673 \h </w:instrText>
      </w:r>
      <w:r w:rsidRPr="00DC204E">
        <w:rPr>
          <w:noProof w:val="0"/>
        </w:rPr>
      </w:r>
      <w:r w:rsidRPr="00DC204E">
        <w:rPr>
          <w:noProof w:val="0"/>
        </w:rPr>
        <w:fldChar w:fldCharType="separate"/>
      </w:r>
      <w:r w:rsidRPr="00DC204E">
        <w:rPr>
          <w:noProof w:val="0"/>
        </w:rPr>
        <w:t>5</w:t>
      </w:r>
      <w:r w:rsidRPr="00DC204E">
        <w:rPr>
          <w:noProof w:val="0"/>
        </w:rPr>
        <w:fldChar w:fldCharType="end"/>
      </w:r>
    </w:p>
    <w:p w14:paraId="5BBE4F7A" w14:textId="77777777" w:rsidR="00B924BB" w:rsidRPr="00DC204E" w:rsidRDefault="00B924BB">
      <w:pPr>
        <w:pStyle w:val="TOC1"/>
        <w:rPr>
          <w:rFonts w:eastAsiaTheme="minorEastAsia"/>
          <w:b w:val="0"/>
          <w:noProof w:val="0"/>
          <w:color w:val="auto"/>
          <w:sz w:val="24"/>
          <w:szCs w:val="24"/>
        </w:rPr>
      </w:pPr>
      <w:r w:rsidRPr="00DC204E">
        <w:rPr>
          <w:noProof w:val="0"/>
        </w:rPr>
        <w:t>2.</w:t>
      </w:r>
      <w:r w:rsidRPr="00DC204E">
        <w:rPr>
          <w:rFonts w:eastAsiaTheme="minorEastAsia"/>
          <w:b w:val="0"/>
          <w:noProof w:val="0"/>
          <w:color w:val="auto"/>
          <w:sz w:val="24"/>
          <w:szCs w:val="24"/>
        </w:rPr>
        <w:tab/>
      </w:r>
      <w:r w:rsidRPr="00DC204E">
        <w:rPr>
          <w:noProof w:val="0"/>
        </w:rPr>
        <w:t>OBJECTIVE</w:t>
      </w:r>
      <w:r w:rsidRPr="00DC204E">
        <w:rPr>
          <w:noProof w:val="0"/>
        </w:rPr>
        <w:tab/>
      </w:r>
      <w:r w:rsidRPr="00DC204E">
        <w:rPr>
          <w:noProof w:val="0"/>
        </w:rPr>
        <w:fldChar w:fldCharType="begin"/>
      </w:r>
      <w:r w:rsidRPr="00DC204E">
        <w:rPr>
          <w:noProof w:val="0"/>
        </w:rPr>
        <w:instrText xml:space="preserve"> PAGEREF _Toc449012674 \h </w:instrText>
      </w:r>
      <w:r w:rsidRPr="00DC204E">
        <w:rPr>
          <w:noProof w:val="0"/>
        </w:rPr>
      </w:r>
      <w:r w:rsidRPr="00DC204E">
        <w:rPr>
          <w:noProof w:val="0"/>
        </w:rPr>
        <w:fldChar w:fldCharType="separate"/>
      </w:r>
      <w:r w:rsidRPr="00DC204E">
        <w:rPr>
          <w:noProof w:val="0"/>
        </w:rPr>
        <w:t>5</w:t>
      </w:r>
      <w:r w:rsidRPr="00DC204E">
        <w:rPr>
          <w:noProof w:val="0"/>
        </w:rPr>
        <w:fldChar w:fldCharType="end"/>
      </w:r>
    </w:p>
    <w:p w14:paraId="2EFBF442" w14:textId="77777777" w:rsidR="00B924BB" w:rsidRPr="00DC204E" w:rsidRDefault="00B924BB">
      <w:pPr>
        <w:pStyle w:val="TOC1"/>
        <w:rPr>
          <w:rFonts w:eastAsiaTheme="minorEastAsia"/>
          <w:b w:val="0"/>
          <w:noProof w:val="0"/>
          <w:color w:val="auto"/>
          <w:sz w:val="24"/>
          <w:szCs w:val="24"/>
        </w:rPr>
      </w:pPr>
      <w:r w:rsidRPr="00DC204E">
        <w:rPr>
          <w:noProof w:val="0"/>
        </w:rPr>
        <w:t>3.</w:t>
      </w:r>
      <w:r w:rsidRPr="00DC204E">
        <w:rPr>
          <w:rFonts w:eastAsiaTheme="minorEastAsia"/>
          <w:b w:val="0"/>
          <w:noProof w:val="0"/>
          <w:color w:val="auto"/>
          <w:sz w:val="24"/>
          <w:szCs w:val="24"/>
        </w:rPr>
        <w:tab/>
      </w:r>
      <w:r w:rsidRPr="00DC204E">
        <w:rPr>
          <w:noProof w:val="0"/>
        </w:rPr>
        <w:t>COURSE OUTLINE</w:t>
      </w:r>
      <w:r w:rsidRPr="00DC204E">
        <w:rPr>
          <w:noProof w:val="0"/>
        </w:rPr>
        <w:tab/>
      </w:r>
      <w:r w:rsidRPr="00DC204E">
        <w:rPr>
          <w:noProof w:val="0"/>
        </w:rPr>
        <w:fldChar w:fldCharType="begin"/>
      </w:r>
      <w:r w:rsidRPr="00DC204E">
        <w:rPr>
          <w:noProof w:val="0"/>
        </w:rPr>
        <w:instrText xml:space="preserve"> PAGEREF _Toc449012675 \h </w:instrText>
      </w:r>
      <w:r w:rsidRPr="00DC204E">
        <w:rPr>
          <w:noProof w:val="0"/>
        </w:rPr>
      </w:r>
      <w:r w:rsidRPr="00DC204E">
        <w:rPr>
          <w:noProof w:val="0"/>
        </w:rPr>
        <w:fldChar w:fldCharType="separate"/>
      </w:r>
      <w:r w:rsidRPr="00DC204E">
        <w:rPr>
          <w:noProof w:val="0"/>
        </w:rPr>
        <w:t>5</w:t>
      </w:r>
      <w:r w:rsidRPr="00DC204E">
        <w:rPr>
          <w:noProof w:val="0"/>
        </w:rPr>
        <w:fldChar w:fldCharType="end"/>
      </w:r>
    </w:p>
    <w:p w14:paraId="12D641E6" w14:textId="77777777" w:rsidR="00B924BB" w:rsidRPr="00DC204E" w:rsidRDefault="00B924BB">
      <w:pPr>
        <w:pStyle w:val="TOC1"/>
        <w:rPr>
          <w:rFonts w:eastAsiaTheme="minorEastAsia"/>
          <w:b w:val="0"/>
          <w:noProof w:val="0"/>
          <w:color w:val="auto"/>
          <w:sz w:val="24"/>
          <w:szCs w:val="24"/>
        </w:rPr>
      </w:pPr>
      <w:r w:rsidRPr="00DC204E">
        <w:rPr>
          <w:noProof w:val="0"/>
        </w:rPr>
        <w:t>4.</w:t>
      </w:r>
      <w:r w:rsidRPr="00DC204E">
        <w:rPr>
          <w:rFonts w:eastAsiaTheme="minorEastAsia"/>
          <w:b w:val="0"/>
          <w:noProof w:val="0"/>
          <w:color w:val="auto"/>
          <w:sz w:val="24"/>
          <w:szCs w:val="24"/>
        </w:rPr>
        <w:tab/>
      </w:r>
      <w:r w:rsidRPr="00DC204E">
        <w:rPr>
          <w:noProof w:val="0"/>
        </w:rPr>
        <w:t>TEACHING MODULES</w:t>
      </w:r>
      <w:r w:rsidRPr="00DC204E">
        <w:rPr>
          <w:noProof w:val="0"/>
        </w:rPr>
        <w:tab/>
      </w:r>
      <w:r w:rsidRPr="00DC204E">
        <w:rPr>
          <w:noProof w:val="0"/>
        </w:rPr>
        <w:fldChar w:fldCharType="begin"/>
      </w:r>
      <w:r w:rsidRPr="00DC204E">
        <w:rPr>
          <w:noProof w:val="0"/>
        </w:rPr>
        <w:instrText xml:space="preserve"> PAGEREF _Toc449012676 \h </w:instrText>
      </w:r>
      <w:r w:rsidRPr="00DC204E">
        <w:rPr>
          <w:noProof w:val="0"/>
        </w:rPr>
      </w:r>
      <w:r w:rsidRPr="00DC204E">
        <w:rPr>
          <w:noProof w:val="0"/>
        </w:rPr>
        <w:fldChar w:fldCharType="separate"/>
      </w:r>
      <w:r w:rsidRPr="00DC204E">
        <w:rPr>
          <w:noProof w:val="0"/>
        </w:rPr>
        <w:t>5</w:t>
      </w:r>
      <w:r w:rsidRPr="00DC204E">
        <w:rPr>
          <w:noProof w:val="0"/>
        </w:rPr>
        <w:fldChar w:fldCharType="end"/>
      </w:r>
    </w:p>
    <w:p w14:paraId="40AAD7B1" w14:textId="77777777" w:rsidR="00B924BB" w:rsidRPr="00DC204E" w:rsidRDefault="00B924BB">
      <w:pPr>
        <w:pStyle w:val="TOC1"/>
        <w:rPr>
          <w:rFonts w:eastAsiaTheme="minorEastAsia"/>
          <w:b w:val="0"/>
          <w:noProof w:val="0"/>
          <w:color w:val="auto"/>
          <w:sz w:val="24"/>
          <w:szCs w:val="24"/>
        </w:rPr>
      </w:pPr>
      <w:r w:rsidRPr="00DC204E">
        <w:rPr>
          <w:noProof w:val="0"/>
        </w:rPr>
        <w:t>5.</w:t>
      </w:r>
      <w:r w:rsidRPr="00DC204E">
        <w:rPr>
          <w:rFonts w:eastAsiaTheme="minorEastAsia"/>
          <w:b w:val="0"/>
          <w:noProof w:val="0"/>
          <w:color w:val="auto"/>
          <w:sz w:val="24"/>
          <w:szCs w:val="24"/>
        </w:rPr>
        <w:tab/>
      </w:r>
      <w:r w:rsidRPr="00DC204E">
        <w:rPr>
          <w:noProof w:val="0"/>
        </w:rPr>
        <w:t>SPECIFIC COURSE RELATED TEACHING AIDS</w:t>
      </w:r>
      <w:r w:rsidRPr="00DC204E">
        <w:rPr>
          <w:noProof w:val="0"/>
        </w:rPr>
        <w:tab/>
      </w:r>
      <w:r w:rsidRPr="00DC204E">
        <w:rPr>
          <w:noProof w:val="0"/>
        </w:rPr>
        <w:fldChar w:fldCharType="begin"/>
      </w:r>
      <w:r w:rsidRPr="00DC204E">
        <w:rPr>
          <w:noProof w:val="0"/>
        </w:rPr>
        <w:instrText xml:space="preserve"> PAGEREF _Toc449012677 \h </w:instrText>
      </w:r>
      <w:r w:rsidRPr="00DC204E">
        <w:rPr>
          <w:noProof w:val="0"/>
        </w:rPr>
      </w:r>
      <w:r w:rsidRPr="00DC204E">
        <w:rPr>
          <w:noProof w:val="0"/>
        </w:rPr>
        <w:fldChar w:fldCharType="separate"/>
      </w:r>
      <w:r w:rsidRPr="00DC204E">
        <w:rPr>
          <w:noProof w:val="0"/>
        </w:rPr>
        <w:t>6</w:t>
      </w:r>
      <w:r w:rsidRPr="00DC204E">
        <w:rPr>
          <w:noProof w:val="0"/>
        </w:rPr>
        <w:fldChar w:fldCharType="end"/>
      </w:r>
    </w:p>
    <w:p w14:paraId="7521718C" w14:textId="77777777" w:rsidR="00B924BB" w:rsidRPr="00DC204E" w:rsidRDefault="00B924BB">
      <w:pPr>
        <w:pStyle w:val="TOC1"/>
        <w:rPr>
          <w:rFonts w:eastAsiaTheme="minorEastAsia"/>
          <w:b w:val="0"/>
          <w:noProof w:val="0"/>
          <w:color w:val="auto"/>
          <w:sz w:val="24"/>
          <w:szCs w:val="24"/>
        </w:rPr>
      </w:pPr>
      <w:r w:rsidRPr="00DC204E">
        <w:rPr>
          <w:noProof w:val="0"/>
        </w:rPr>
        <w:t>6.</w:t>
      </w:r>
      <w:r w:rsidRPr="00DC204E">
        <w:rPr>
          <w:rFonts w:eastAsiaTheme="minorEastAsia"/>
          <w:b w:val="0"/>
          <w:noProof w:val="0"/>
          <w:color w:val="auto"/>
          <w:sz w:val="24"/>
          <w:szCs w:val="24"/>
        </w:rPr>
        <w:tab/>
      </w:r>
      <w:r w:rsidRPr="00DC204E">
        <w:rPr>
          <w:noProof w:val="0"/>
        </w:rPr>
        <w:t>ACRONYMS</w:t>
      </w:r>
      <w:r w:rsidRPr="00DC204E">
        <w:rPr>
          <w:noProof w:val="0"/>
        </w:rPr>
        <w:tab/>
      </w:r>
      <w:r w:rsidRPr="00DC204E">
        <w:rPr>
          <w:noProof w:val="0"/>
        </w:rPr>
        <w:fldChar w:fldCharType="begin"/>
      </w:r>
      <w:r w:rsidRPr="00DC204E">
        <w:rPr>
          <w:noProof w:val="0"/>
        </w:rPr>
        <w:instrText xml:space="preserve"> PAGEREF _Toc449012678 \h </w:instrText>
      </w:r>
      <w:r w:rsidRPr="00DC204E">
        <w:rPr>
          <w:noProof w:val="0"/>
        </w:rPr>
      </w:r>
      <w:r w:rsidRPr="00DC204E">
        <w:rPr>
          <w:noProof w:val="0"/>
        </w:rPr>
        <w:fldChar w:fldCharType="separate"/>
      </w:r>
      <w:r w:rsidRPr="00DC204E">
        <w:rPr>
          <w:noProof w:val="0"/>
        </w:rPr>
        <w:t>6</w:t>
      </w:r>
      <w:r w:rsidRPr="00DC204E">
        <w:rPr>
          <w:noProof w:val="0"/>
        </w:rPr>
        <w:fldChar w:fldCharType="end"/>
      </w:r>
    </w:p>
    <w:p w14:paraId="1F0DF64E" w14:textId="77777777" w:rsidR="00B924BB" w:rsidRPr="00DC204E" w:rsidRDefault="00B924BB">
      <w:pPr>
        <w:pStyle w:val="TOC1"/>
        <w:rPr>
          <w:rFonts w:eastAsiaTheme="minorEastAsia"/>
          <w:b w:val="0"/>
          <w:noProof w:val="0"/>
          <w:color w:val="auto"/>
          <w:sz w:val="24"/>
          <w:szCs w:val="24"/>
        </w:rPr>
      </w:pPr>
      <w:r w:rsidRPr="00DC204E">
        <w:rPr>
          <w:noProof w:val="0"/>
        </w:rPr>
        <w:t>7.</w:t>
      </w:r>
      <w:r w:rsidRPr="00DC204E">
        <w:rPr>
          <w:rFonts w:eastAsiaTheme="minorEastAsia"/>
          <w:b w:val="0"/>
          <w:noProof w:val="0"/>
          <w:color w:val="auto"/>
          <w:sz w:val="24"/>
          <w:szCs w:val="24"/>
        </w:rPr>
        <w:tab/>
      </w:r>
      <w:r w:rsidRPr="00DC204E">
        <w:rPr>
          <w:noProof w:val="0"/>
        </w:rPr>
        <w:t>DEFINITIONS</w:t>
      </w:r>
      <w:r w:rsidRPr="00DC204E">
        <w:rPr>
          <w:noProof w:val="0"/>
        </w:rPr>
        <w:tab/>
      </w:r>
      <w:r w:rsidRPr="00DC204E">
        <w:rPr>
          <w:noProof w:val="0"/>
        </w:rPr>
        <w:fldChar w:fldCharType="begin"/>
      </w:r>
      <w:r w:rsidRPr="00DC204E">
        <w:rPr>
          <w:noProof w:val="0"/>
        </w:rPr>
        <w:instrText xml:space="preserve"> PAGEREF _Toc449012679 \h </w:instrText>
      </w:r>
      <w:r w:rsidRPr="00DC204E">
        <w:rPr>
          <w:noProof w:val="0"/>
        </w:rPr>
      </w:r>
      <w:r w:rsidRPr="00DC204E">
        <w:rPr>
          <w:noProof w:val="0"/>
        </w:rPr>
        <w:fldChar w:fldCharType="separate"/>
      </w:r>
      <w:r w:rsidRPr="00DC204E">
        <w:rPr>
          <w:noProof w:val="0"/>
        </w:rPr>
        <w:t>6</w:t>
      </w:r>
      <w:r w:rsidRPr="00DC204E">
        <w:rPr>
          <w:noProof w:val="0"/>
        </w:rPr>
        <w:fldChar w:fldCharType="end"/>
      </w:r>
    </w:p>
    <w:p w14:paraId="75AEDE48" w14:textId="77777777" w:rsidR="00B924BB" w:rsidRPr="00DC204E" w:rsidRDefault="00B924BB">
      <w:pPr>
        <w:pStyle w:val="TOC1"/>
        <w:rPr>
          <w:rFonts w:eastAsiaTheme="minorEastAsia"/>
          <w:b w:val="0"/>
          <w:noProof w:val="0"/>
          <w:color w:val="auto"/>
          <w:sz w:val="24"/>
          <w:szCs w:val="24"/>
        </w:rPr>
      </w:pPr>
      <w:r w:rsidRPr="00DC204E">
        <w:rPr>
          <w:noProof w:val="0"/>
        </w:rPr>
        <w:t>8.</w:t>
      </w:r>
      <w:r w:rsidRPr="00DC204E">
        <w:rPr>
          <w:rFonts w:eastAsiaTheme="minorEastAsia"/>
          <w:b w:val="0"/>
          <w:noProof w:val="0"/>
          <w:color w:val="auto"/>
          <w:sz w:val="24"/>
          <w:szCs w:val="24"/>
        </w:rPr>
        <w:tab/>
      </w:r>
      <w:r w:rsidRPr="00DC204E">
        <w:rPr>
          <w:noProof w:val="0"/>
        </w:rPr>
        <w:t>REFERENCES</w:t>
      </w:r>
      <w:r w:rsidRPr="00DC204E">
        <w:rPr>
          <w:noProof w:val="0"/>
        </w:rPr>
        <w:tab/>
      </w:r>
      <w:r w:rsidRPr="00DC204E">
        <w:rPr>
          <w:noProof w:val="0"/>
        </w:rPr>
        <w:fldChar w:fldCharType="begin"/>
      </w:r>
      <w:r w:rsidRPr="00DC204E">
        <w:rPr>
          <w:noProof w:val="0"/>
        </w:rPr>
        <w:instrText xml:space="preserve"> PAGEREF _Toc449012680 \h </w:instrText>
      </w:r>
      <w:r w:rsidRPr="00DC204E">
        <w:rPr>
          <w:noProof w:val="0"/>
        </w:rPr>
      </w:r>
      <w:r w:rsidRPr="00DC204E">
        <w:rPr>
          <w:noProof w:val="0"/>
        </w:rPr>
        <w:fldChar w:fldCharType="separate"/>
      </w:r>
      <w:r w:rsidRPr="00DC204E">
        <w:rPr>
          <w:noProof w:val="0"/>
        </w:rPr>
        <w:t>6</w:t>
      </w:r>
      <w:r w:rsidRPr="00DC204E">
        <w:rPr>
          <w:noProof w:val="0"/>
        </w:rPr>
        <w:fldChar w:fldCharType="end"/>
      </w:r>
    </w:p>
    <w:p w14:paraId="50926917" w14:textId="77777777" w:rsidR="00B924BB" w:rsidRPr="00DC204E" w:rsidRDefault="00B924BB">
      <w:pPr>
        <w:pStyle w:val="TOC1"/>
        <w:rPr>
          <w:rFonts w:eastAsiaTheme="minorEastAsia"/>
          <w:b w:val="0"/>
          <w:noProof w:val="0"/>
          <w:color w:val="auto"/>
          <w:sz w:val="24"/>
          <w:szCs w:val="24"/>
        </w:rPr>
      </w:pPr>
      <w:r w:rsidRPr="00DC204E">
        <w:rPr>
          <w:noProof w:val="0"/>
        </w:rPr>
        <w:t>PART 2 – TEACHING MODULES</w:t>
      </w:r>
      <w:r w:rsidRPr="00DC204E">
        <w:rPr>
          <w:noProof w:val="0"/>
        </w:rPr>
        <w:tab/>
      </w:r>
      <w:r w:rsidRPr="00DC204E">
        <w:rPr>
          <w:noProof w:val="0"/>
        </w:rPr>
        <w:fldChar w:fldCharType="begin"/>
      </w:r>
      <w:r w:rsidRPr="00DC204E">
        <w:rPr>
          <w:noProof w:val="0"/>
        </w:rPr>
        <w:instrText xml:space="preserve"> PAGEREF _Toc449012681 \h </w:instrText>
      </w:r>
      <w:r w:rsidRPr="00DC204E">
        <w:rPr>
          <w:noProof w:val="0"/>
        </w:rPr>
      </w:r>
      <w:r w:rsidRPr="00DC204E">
        <w:rPr>
          <w:noProof w:val="0"/>
        </w:rPr>
        <w:fldChar w:fldCharType="separate"/>
      </w:r>
      <w:r w:rsidRPr="00DC204E">
        <w:rPr>
          <w:noProof w:val="0"/>
        </w:rPr>
        <w:t>7</w:t>
      </w:r>
      <w:r w:rsidRPr="00DC204E">
        <w:rPr>
          <w:noProof w:val="0"/>
        </w:rPr>
        <w:fldChar w:fldCharType="end"/>
      </w:r>
    </w:p>
    <w:p w14:paraId="1BD677CA" w14:textId="77777777" w:rsidR="00B924BB" w:rsidRPr="00DC204E" w:rsidRDefault="00B924BB">
      <w:pPr>
        <w:pStyle w:val="TOC1"/>
        <w:rPr>
          <w:rFonts w:eastAsiaTheme="minorEastAsia"/>
          <w:b w:val="0"/>
          <w:noProof w:val="0"/>
          <w:color w:val="auto"/>
          <w:sz w:val="24"/>
          <w:szCs w:val="24"/>
        </w:rPr>
      </w:pPr>
      <w:r w:rsidRPr="00DC204E">
        <w:rPr>
          <w:noProof w:val="0"/>
        </w:rPr>
        <w:t>1.</w:t>
      </w:r>
      <w:r w:rsidRPr="00DC204E">
        <w:rPr>
          <w:rFonts w:eastAsiaTheme="minorEastAsia"/>
          <w:b w:val="0"/>
          <w:noProof w:val="0"/>
          <w:color w:val="auto"/>
          <w:sz w:val="24"/>
          <w:szCs w:val="24"/>
        </w:rPr>
        <w:tab/>
      </w:r>
      <w:r w:rsidRPr="00DC204E">
        <w:rPr>
          <w:noProof w:val="0"/>
        </w:rPr>
        <w:t>BUOY CLEANING EQUPMENT</w:t>
      </w:r>
      <w:r w:rsidRPr="00DC204E">
        <w:rPr>
          <w:noProof w:val="0"/>
        </w:rPr>
        <w:tab/>
      </w:r>
      <w:r w:rsidRPr="00DC204E">
        <w:rPr>
          <w:noProof w:val="0"/>
        </w:rPr>
        <w:fldChar w:fldCharType="begin"/>
      </w:r>
      <w:r w:rsidRPr="00DC204E">
        <w:rPr>
          <w:noProof w:val="0"/>
        </w:rPr>
        <w:instrText xml:space="preserve"> PAGEREF _Toc449012682 \h </w:instrText>
      </w:r>
      <w:r w:rsidRPr="00DC204E">
        <w:rPr>
          <w:noProof w:val="0"/>
        </w:rPr>
      </w:r>
      <w:r w:rsidRPr="00DC204E">
        <w:rPr>
          <w:noProof w:val="0"/>
        </w:rPr>
        <w:fldChar w:fldCharType="separate"/>
      </w:r>
      <w:r w:rsidRPr="00DC204E">
        <w:rPr>
          <w:noProof w:val="0"/>
        </w:rPr>
        <w:t>7</w:t>
      </w:r>
      <w:r w:rsidRPr="00DC204E">
        <w:rPr>
          <w:noProof w:val="0"/>
        </w:rPr>
        <w:fldChar w:fldCharType="end"/>
      </w:r>
    </w:p>
    <w:p w14:paraId="0DBE5175" w14:textId="77777777" w:rsidR="00B924BB" w:rsidRPr="00DC204E" w:rsidRDefault="00B924BB">
      <w:pPr>
        <w:pStyle w:val="TOC2"/>
        <w:rPr>
          <w:rFonts w:eastAsiaTheme="minorEastAsia"/>
          <w:noProof w:val="0"/>
          <w:color w:val="auto"/>
          <w:sz w:val="24"/>
          <w:szCs w:val="24"/>
        </w:rPr>
      </w:pPr>
      <w:r w:rsidRPr="00DC204E">
        <w:rPr>
          <w:noProof w:val="0"/>
        </w:rPr>
        <w:t>1.1.</w:t>
      </w:r>
      <w:r w:rsidRPr="00DC204E">
        <w:rPr>
          <w:rFonts w:eastAsiaTheme="minorEastAsia"/>
          <w:noProof w:val="0"/>
          <w:color w:val="auto"/>
          <w:sz w:val="24"/>
          <w:szCs w:val="24"/>
        </w:rPr>
        <w:tab/>
      </w:r>
      <w:r w:rsidRPr="00DC204E">
        <w:rPr>
          <w:noProof w:val="0"/>
        </w:rPr>
        <w:t>Module 1 – Buoy cleaning equipment</w:t>
      </w:r>
      <w:r w:rsidRPr="00DC204E">
        <w:rPr>
          <w:noProof w:val="0"/>
        </w:rPr>
        <w:tab/>
      </w:r>
      <w:r w:rsidRPr="00DC204E">
        <w:rPr>
          <w:noProof w:val="0"/>
        </w:rPr>
        <w:fldChar w:fldCharType="begin"/>
      </w:r>
      <w:r w:rsidRPr="00DC204E">
        <w:rPr>
          <w:noProof w:val="0"/>
        </w:rPr>
        <w:instrText xml:space="preserve"> PAGEREF _Toc449012683 \h </w:instrText>
      </w:r>
      <w:r w:rsidRPr="00DC204E">
        <w:rPr>
          <w:noProof w:val="0"/>
        </w:rPr>
      </w:r>
      <w:r w:rsidRPr="00DC204E">
        <w:rPr>
          <w:noProof w:val="0"/>
        </w:rPr>
        <w:fldChar w:fldCharType="separate"/>
      </w:r>
      <w:r w:rsidRPr="00DC204E">
        <w:rPr>
          <w:noProof w:val="0"/>
        </w:rPr>
        <w:t>7</w:t>
      </w:r>
      <w:r w:rsidRPr="00DC204E">
        <w:rPr>
          <w:noProof w:val="0"/>
        </w:rPr>
        <w:fldChar w:fldCharType="end"/>
      </w:r>
    </w:p>
    <w:p w14:paraId="5947BD82" w14:textId="77777777" w:rsidR="00B924BB" w:rsidRPr="00DC204E" w:rsidRDefault="00B924BB">
      <w:pPr>
        <w:pStyle w:val="TOC3"/>
        <w:tabs>
          <w:tab w:val="left" w:pos="1134"/>
          <w:tab w:val="right" w:leader="dot" w:pos="10195"/>
        </w:tabs>
        <w:rPr>
          <w:rFonts w:eastAsiaTheme="minorEastAsia"/>
          <w:sz w:val="24"/>
          <w:szCs w:val="24"/>
        </w:rPr>
      </w:pPr>
      <w:r w:rsidRPr="00DC204E">
        <w:t>1.1.1.</w:t>
      </w:r>
      <w:r w:rsidRPr="00DC204E">
        <w:rPr>
          <w:rFonts w:eastAsiaTheme="minorEastAsia"/>
          <w:sz w:val="24"/>
          <w:szCs w:val="24"/>
        </w:rPr>
        <w:tab/>
      </w:r>
      <w:r w:rsidRPr="00DC204E">
        <w:t>Scope</w:t>
      </w:r>
      <w:r w:rsidRPr="00DC204E">
        <w:tab/>
      </w:r>
      <w:r w:rsidRPr="00DC204E">
        <w:fldChar w:fldCharType="begin"/>
      </w:r>
      <w:r w:rsidRPr="00DC204E">
        <w:instrText xml:space="preserve"> PAGEREF _Toc449012684 \h </w:instrText>
      </w:r>
      <w:r w:rsidRPr="00DC204E">
        <w:fldChar w:fldCharType="separate"/>
      </w:r>
      <w:r w:rsidRPr="00DC204E">
        <w:t>7</w:t>
      </w:r>
      <w:r w:rsidRPr="00DC204E">
        <w:fldChar w:fldCharType="end"/>
      </w:r>
    </w:p>
    <w:p w14:paraId="303E136C" w14:textId="77777777" w:rsidR="00B924BB" w:rsidRPr="00DC204E" w:rsidRDefault="00B924BB">
      <w:pPr>
        <w:pStyle w:val="TOC3"/>
        <w:tabs>
          <w:tab w:val="left" w:pos="1134"/>
          <w:tab w:val="right" w:leader="dot" w:pos="10195"/>
        </w:tabs>
        <w:rPr>
          <w:rFonts w:eastAsiaTheme="minorEastAsia"/>
          <w:sz w:val="24"/>
          <w:szCs w:val="24"/>
        </w:rPr>
      </w:pPr>
      <w:r w:rsidRPr="00DC204E">
        <w:t>1.1.2.</w:t>
      </w:r>
      <w:r w:rsidRPr="00DC204E">
        <w:rPr>
          <w:rFonts w:eastAsiaTheme="minorEastAsia"/>
          <w:sz w:val="24"/>
          <w:szCs w:val="24"/>
        </w:rPr>
        <w:tab/>
      </w:r>
      <w:r w:rsidRPr="00DC204E">
        <w:t>Learning objective</w:t>
      </w:r>
      <w:r w:rsidRPr="00DC204E">
        <w:tab/>
      </w:r>
      <w:r w:rsidRPr="00DC204E">
        <w:fldChar w:fldCharType="begin"/>
      </w:r>
      <w:r w:rsidRPr="00DC204E">
        <w:instrText xml:space="preserve"> PAGEREF _Toc449012685 \h </w:instrText>
      </w:r>
      <w:r w:rsidRPr="00DC204E">
        <w:fldChar w:fldCharType="separate"/>
      </w:r>
      <w:r w:rsidRPr="00DC204E">
        <w:t>7</w:t>
      </w:r>
      <w:r w:rsidRPr="00DC204E">
        <w:fldChar w:fldCharType="end"/>
      </w:r>
    </w:p>
    <w:p w14:paraId="587BDEFD" w14:textId="77777777" w:rsidR="00B924BB" w:rsidRPr="00DC204E" w:rsidRDefault="00B924BB">
      <w:pPr>
        <w:pStyle w:val="TOC3"/>
        <w:tabs>
          <w:tab w:val="left" w:pos="1134"/>
          <w:tab w:val="right" w:leader="dot" w:pos="10195"/>
        </w:tabs>
        <w:rPr>
          <w:rFonts w:eastAsiaTheme="minorEastAsia"/>
          <w:sz w:val="24"/>
          <w:szCs w:val="24"/>
        </w:rPr>
      </w:pPr>
      <w:r w:rsidRPr="00DC204E">
        <w:t>1.1.3.</w:t>
      </w:r>
      <w:r w:rsidRPr="00DC204E">
        <w:rPr>
          <w:rFonts w:eastAsiaTheme="minorEastAsia"/>
          <w:sz w:val="24"/>
          <w:szCs w:val="24"/>
        </w:rPr>
        <w:tab/>
      </w:r>
      <w:r w:rsidRPr="00DC204E">
        <w:t>Syllabus</w:t>
      </w:r>
      <w:r w:rsidRPr="00DC204E">
        <w:tab/>
      </w:r>
      <w:r w:rsidRPr="00DC204E">
        <w:fldChar w:fldCharType="begin"/>
      </w:r>
      <w:r w:rsidRPr="00DC204E">
        <w:instrText xml:space="preserve"> PAGEREF _Toc449012686 \h </w:instrText>
      </w:r>
      <w:r w:rsidRPr="00DC204E">
        <w:fldChar w:fldCharType="separate"/>
      </w:r>
      <w:r w:rsidRPr="00DC204E">
        <w:t>7</w:t>
      </w:r>
      <w:r w:rsidRPr="00DC204E">
        <w:fldChar w:fldCharType="end"/>
      </w:r>
    </w:p>
    <w:p w14:paraId="23267810" w14:textId="77777777" w:rsidR="00B924BB" w:rsidRPr="00DC204E" w:rsidRDefault="00B924BB">
      <w:pPr>
        <w:pStyle w:val="TOC2"/>
        <w:rPr>
          <w:rFonts w:eastAsiaTheme="minorEastAsia"/>
          <w:noProof w:val="0"/>
          <w:color w:val="auto"/>
          <w:sz w:val="24"/>
          <w:szCs w:val="24"/>
        </w:rPr>
      </w:pPr>
      <w:r w:rsidRPr="00DC204E">
        <w:rPr>
          <w:noProof w:val="0"/>
        </w:rPr>
        <w:t>1.2.</w:t>
      </w:r>
      <w:r w:rsidRPr="00DC204E">
        <w:rPr>
          <w:rFonts w:eastAsiaTheme="minorEastAsia"/>
          <w:noProof w:val="0"/>
          <w:color w:val="auto"/>
          <w:sz w:val="24"/>
          <w:szCs w:val="24"/>
        </w:rPr>
        <w:tab/>
      </w:r>
      <w:r w:rsidRPr="00DC204E">
        <w:rPr>
          <w:noProof w:val="0"/>
        </w:rPr>
        <w:t>Module 2 – Planning for buoy cleaning</w:t>
      </w:r>
      <w:r w:rsidRPr="00DC204E">
        <w:rPr>
          <w:noProof w:val="0"/>
        </w:rPr>
        <w:tab/>
      </w:r>
      <w:r w:rsidRPr="00DC204E">
        <w:rPr>
          <w:noProof w:val="0"/>
        </w:rPr>
        <w:fldChar w:fldCharType="begin"/>
      </w:r>
      <w:r w:rsidRPr="00DC204E">
        <w:rPr>
          <w:noProof w:val="0"/>
        </w:rPr>
        <w:instrText xml:space="preserve"> PAGEREF _Toc449012687 \h </w:instrText>
      </w:r>
      <w:r w:rsidRPr="00DC204E">
        <w:rPr>
          <w:noProof w:val="0"/>
        </w:rPr>
      </w:r>
      <w:r w:rsidRPr="00DC204E">
        <w:rPr>
          <w:noProof w:val="0"/>
        </w:rPr>
        <w:fldChar w:fldCharType="separate"/>
      </w:r>
      <w:r w:rsidRPr="00DC204E">
        <w:rPr>
          <w:noProof w:val="0"/>
        </w:rPr>
        <w:t>7</w:t>
      </w:r>
      <w:r w:rsidRPr="00DC204E">
        <w:rPr>
          <w:noProof w:val="0"/>
        </w:rPr>
        <w:fldChar w:fldCharType="end"/>
      </w:r>
    </w:p>
    <w:p w14:paraId="15D8C3B9" w14:textId="77777777" w:rsidR="00B924BB" w:rsidRPr="00DC204E" w:rsidRDefault="00B924BB">
      <w:pPr>
        <w:pStyle w:val="TOC3"/>
        <w:tabs>
          <w:tab w:val="left" w:pos="1134"/>
          <w:tab w:val="right" w:leader="dot" w:pos="10195"/>
        </w:tabs>
        <w:rPr>
          <w:rFonts w:eastAsiaTheme="minorEastAsia"/>
          <w:sz w:val="24"/>
          <w:szCs w:val="24"/>
        </w:rPr>
      </w:pPr>
      <w:r w:rsidRPr="00DC204E">
        <w:t>1.2.1.</w:t>
      </w:r>
      <w:r w:rsidRPr="00DC204E">
        <w:rPr>
          <w:rFonts w:eastAsiaTheme="minorEastAsia"/>
          <w:sz w:val="24"/>
          <w:szCs w:val="24"/>
        </w:rPr>
        <w:tab/>
      </w:r>
      <w:r w:rsidRPr="00DC204E">
        <w:t>Scope</w:t>
      </w:r>
      <w:r w:rsidRPr="00DC204E">
        <w:tab/>
      </w:r>
      <w:r w:rsidRPr="00DC204E">
        <w:fldChar w:fldCharType="begin"/>
      </w:r>
      <w:r w:rsidRPr="00DC204E">
        <w:instrText xml:space="preserve"> PAGEREF _Toc449012688 \h </w:instrText>
      </w:r>
      <w:r w:rsidRPr="00DC204E">
        <w:fldChar w:fldCharType="separate"/>
      </w:r>
      <w:r w:rsidRPr="00DC204E">
        <w:t>7</w:t>
      </w:r>
      <w:r w:rsidRPr="00DC204E">
        <w:fldChar w:fldCharType="end"/>
      </w:r>
    </w:p>
    <w:p w14:paraId="37D955BE" w14:textId="77777777" w:rsidR="00B924BB" w:rsidRPr="00DC204E" w:rsidRDefault="00B924BB">
      <w:pPr>
        <w:pStyle w:val="TOC3"/>
        <w:tabs>
          <w:tab w:val="left" w:pos="1134"/>
          <w:tab w:val="right" w:leader="dot" w:pos="10195"/>
        </w:tabs>
        <w:rPr>
          <w:rFonts w:eastAsiaTheme="minorEastAsia"/>
          <w:sz w:val="24"/>
          <w:szCs w:val="24"/>
        </w:rPr>
      </w:pPr>
      <w:r w:rsidRPr="00DC204E">
        <w:t>1.2.2.</w:t>
      </w:r>
      <w:r w:rsidRPr="00DC204E">
        <w:rPr>
          <w:rFonts w:eastAsiaTheme="minorEastAsia"/>
          <w:sz w:val="24"/>
          <w:szCs w:val="24"/>
        </w:rPr>
        <w:tab/>
      </w:r>
      <w:r w:rsidRPr="00DC204E">
        <w:t>Learning Objective</w:t>
      </w:r>
      <w:r w:rsidRPr="00DC204E">
        <w:tab/>
      </w:r>
      <w:r w:rsidRPr="00DC204E">
        <w:fldChar w:fldCharType="begin"/>
      </w:r>
      <w:r w:rsidRPr="00DC204E">
        <w:instrText xml:space="preserve"> PAGEREF _Toc449012689 \h </w:instrText>
      </w:r>
      <w:r w:rsidRPr="00DC204E">
        <w:fldChar w:fldCharType="separate"/>
      </w:r>
      <w:r w:rsidRPr="00DC204E">
        <w:t>7</w:t>
      </w:r>
      <w:r w:rsidRPr="00DC204E">
        <w:fldChar w:fldCharType="end"/>
      </w:r>
    </w:p>
    <w:p w14:paraId="27BB2315" w14:textId="77777777" w:rsidR="00B924BB" w:rsidRPr="00DC204E" w:rsidRDefault="00B924BB">
      <w:pPr>
        <w:pStyle w:val="TOC3"/>
        <w:tabs>
          <w:tab w:val="left" w:pos="1134"/>
          <w:tab w:val="right" w:leader="dot" w:pos="10195"/>
        </w:tabs>
        <w:rPr>
          <w:rFonts w:eastAsiaTheme="minorEastAsia"/>
          <w:sz w:val="24"/>
          <w:szCs w:val="24"/>
        </w:rPr>
      </w:pPr>
      <w:r w:rsidRPr="00DC204E">
        <w:t>1.2.3.</w:t>
      </w:r>
      <w:r w:rsidRPr="00DC204E">
        <w:rPr>
          <w:rFonts w:eastAsiaTheme="minorEastAsia"/>
          <w:sz w:val="24"/>
          <w:szCs w:val="24"/>
        </w:rPr>
        <w:tab/>
      </w:r>
      <w:r w:rsidRPr="00DC204E">
        <w:t>Syllabus</w:t>
      </w:r>
      <w:r w:rsidRPr="00DC204E">
        <w:tab/>
      </w:r>
      <w:r w:rsidRPr="00DC204E">
        <w:fldChar w:fldCharType="begin"/>
      </w:r>
      <w:r w:rsidRPr="00DC204E">
        <w:instrText xml:space="preserve"> PAGEREF _Toc449012690 \h </w:instrText>
      </w:r>
      <w:r w:rsidRPr="00DC204E">
        <w:fldChar w:fldCharType="separate"/>
      </w:r>
      <w:r w:rsidRPr="00DC204E">
        <w:t>7</w:t>
      </w:r>
      <w:r w:rsidRPr="00DC204E">
        <w:fldChar w:fldCharType="end"/>
      </w:r>
    </w:p>
    <w:p w14:paraId="513D93ED" w14:textId="77777777" w:rsidR="00B924BB" w:rsidRPr="00DC204E" w:rsidRDefault="00B924BB">
      <w:pPr>
        <w:pStyle w:val="TOC2"/>
        <w:rPr>
          <w:rFonts w:eastAsiaTheme="minorEastAsia"/>
          <w:noProof w:val="0"/>
          <w:color w:val="auto"/>
          <w:sz w:val="24"/>
          <w:szCs w:val="24"/>
        </w:rPr>
      </w:pPr>
      <w:r w:rsidRPr="00DC204E">
        <w:rPr>
          <w:noProof w:val="0"/>
        </w:rPr>
        <w:t>1.3.</w:t>
      </w:r>
      <w:r w:rsidRPr="00DC204E">
        <w:rPr>
          <w:rFonts w:eastAsiaTheme="minorEastAsia"/>
          <w:noProof w:val="0"/>
          <w:color w:val="auto"/>
          <w:sz w:val="24"/>
          <w:szCs w:val="24"/>
        </w:rPr>
        <w:tab/>
      </w:r>
      <w:r w:rsidRPr="00DC204E">
        <w:rPr>
          <w:noProof w:val="0"/>
        </w:rPr>
        <w:t>Module 3 – Cleaning different types of buoys</w:t>
      </w:r>
      <w:r w:rsidRPr="00DC204E">
        <w:rPr>
          <w:noProof w:val="0"/>
        </w:rPr>
        <w:tab/>
      </w:r>
      <w:r w:rsidRPr="00DC204E">
        <w:rPr>
          <w:noProof w:val="0"/>
        </w:rPr>
        <w:fldChar w:fldCharType="begin"/>
      </w:r>
      <w:r w:rsidRPr="00DC204E">
        <w:rPr>
          <w:noProof w:val="0"/>
        </w:rPr>
        <w:instrText xml:space="preserve"> PAGEREF _Toc449012691 \h </w:instrText>
      </w:r>
      <w:r w:rsidRPr="00DC204E">
        <w:rPr>
          <w:noProof w:val="0"/>
        </w:rPr>
      </w:r>
      <w:r w:rsidRPr="00DC204E">
        <w:rPr>
          <w:noProof w:val="0"/>
        </w:rPr>
        <w:fldChar w:fldCharType="separate"/>
      </w:r>
      <w:r w:rsidRPr="00DC204E">
        <w:rPr>
          <w:noProof w:val="0"/>
        </w:rPr>
        <w:t>8</w:t>
      </w:r>
      <w:r w:rsidRPr="00DC204E">
        <w:rPr>
          <w:noProof w:val="0"/>
        </w:rPr>
        <w:fldChar w:fldCharType="end"/>
      </w:r>
    </w:p>
    <w:p w14:paraId="4260C6E3" w14:textId="77777777" w:rsidR="00B924BB" w:rsidRPr="00DC204E" w:rsidRDefault="00B924BB">
      <w:pPr>
        <w:pStyle w:val="TOC3"/>
        <w:tabs>
          <w:tab w:val="left" w:pos="1134"/>
          <w:tab w:val="right" w:leader="dot" w:pos="10195"/>
        </w:tabs>
        <w:rPr>
          <w:rFonts w:eastAsiaTheme="minorEastAsia"/>
          <w:sz w:val="24"/>
          <w:szCs w:val="24"/>
        </w:rPr>
      </w:pPr>
      <w:r w:rsidRPr="00DC204E">
        <w:t>1.3.1.</w:t>
      </w:r>
      <w:r w:rsidRPr="00DC204E">
        <w:rPr>
          <w:rFonts w:eastAsiaTheme="minorEastAsia"/>
          <w:sz w:val="24"/>
          <w:szCs w:val="24"/>
        </w:rPr>
        <w:tab/>
      </w:r>
      <w:r w:rsidRPr="00DC204E">
        <w:t>Scope</w:t>
      </w:r>
      <w:r w:rsidRPr="00DC204E">
        <w:tab/>
      </w:r>
      <w:r w:rsidRPr="00DC204E">
        <w:fldChar w:fldCharType="begin"/>
      </w:r>
      <w:r w:rsidRPr="00DC204E">
        <w:instrText xml:space="preserve"> PAGEREF _Toc449012692 \h </w:instrText>
      </w:r>
      <w:r w:rsidRPr="00DC204E">
        <w:fldChar w:fldCharType="separate"/>
      </w:r>
      <w:r w:rsidRPr="00DC204E">
        <w:t>8</w:t>
      </w:r>
      <w:r w:rsidRPr="00DC204E">
        <w:fldChar w:fldCharType="end"/>
      </w:r>
    </w:p>
    <w:p w14:paraId="15BAB980" w14:textId="77777777" w:rsidR="00B924BB" w:rsidRPr="00DC204E" w:rsidRDefault="00B924BB">
      <w:pPr>
        <w:pStyle w:val="TOC3"/>
        <w:tabs>
          <w:tab w:val="left" w:pos="1134"/>
          <w:tab w:val="right" w:leader="dot" w:pos="10195"/>
        </w:tabs>
        <w:rPr>
          <w:rFonts w:eastAsiaTheme="minorEastAsia"/>
          <w:sz w:val="24"/>
          <w:szCs w:val="24"/>
        </w:rPr>
      </w:pPr>
      <w:r w:rsidRPr="00DC204E">
        <w:t>1.3.2.</w:t>
      </w:r>
      <w:r w:rsidRPr="00DC204E">
        <w:rPr>
          <w:rFonts w:eastAsiaTheme="minorEastAsia"/>
          <w:sz w:val="24"/>
          <w:szCs w:val="24"/>
        </w:rPr>
        <w:tab/>
      </w:r>
      <w:r w:rsidRPr="00DC204E">
        <w:t>Learning Objective</w:t>
      </w:r>
      <w:r w:rsidRPr="00DC204E">
        <w:tab/>
      </w:r>
      <w:r w:rsidRPr="00DC204E">
        <w:fldChar w:fldCharType="begin"/>
      </w:r>
      <w:r w:rsidRPr="00DC204E">
        <w:instrText xml:space="preserve"> PAGEREF _Toc449012693 \h </w:instrText>
      </w:r>
      <w:r w:rsidRPr="00DC204E">
        <w:fldChar w:fldCharType="separate"/>
      </w:r>
      <w:r w:rsidRPr="00DC204E">
        <w:t>8</w:t>
      </w:r>
      <w:r w:rsidRPr="00DC204E">
        <w:fldChar w:fldCharType="end"/>
      </w:r>
    </w:p>
    <w:p w14:paraId="376B1E78" w14:textId="77777777" w:rsidR="00B924BB" w:rsidRPr="00DC204E" w:rsidRDefault="00B924BB">
      <w:pPr>
        <w:pStyle w:val="TOC3"/>
        <w:tabs>
          <w:tab w:val="left" w:pos="1134"/>
          <w:tab w:val="right" w:leader="dot" w:pos="10195"/>
        </w:tabs>
        <w:rPr>
          <w:rFonts w:eastAsiaTheme="minorEastAsia"/>
          <w:sz w:val="24"/>
          <w:szCs w:val="24"/>
        </w:rPr>
      </w:pPr>
      <w:r w:rsidRPr="00DC204E">
        <w:t>1.3.3.</w:t>
      </w:r>
      <w:r w:rsidRPr="00DC204E">
        <w:rPr>
          <w:rFonts w:eastAsiaTheme="minorEastAsia"/>
          <w:sz w:val="24"/>
          <w:szCs w:val="24"/>
        </w:rPr>
        <w:tab/>
      </w:r>
      <w:r w:rsidRPr="00DC204E">
        <w:t>Syllabus</w:t>
      </w:r>
      <w:r w:rsidRPr="00DC204E">
        <w:tab/>
      </w:r>
      <w:r w:rsidRPr="00DC204E">
        <w:fldChar w:fldCharType="begin"/>
      </w:r>
      <w:r w:rsidRPr="00DC204E">
        <w:instrText xml:space="preserve"> PAGEREF _Toc449012694 \h </w:instrText>
      </w:r>
      <w:r w:rsidRPr="00DC204E">
        <w:fldChar w:fldCharType="separate"/>
      </w:r>
      <w:r w:rsidRPr="00DC204E">
        <w:t>8</w:t>
      </w:r>
      <w:r w:rsidRPr="00DC204E">
        <w:fldChar w:fldCharType="end"/>
      </w:r>
    </w:p>
    <w:p w14:paraId="237CB990" w14:textId="77777777" w:rsidR="00B924BB" w:rsidRPr="00DC204E" w:rsidRDefault="00B924BB">
      <w:pPr>
        <w:pStyle w:val="TOC2"/>
        <w:rPr>
          <w:rFonts w:eastAsiaTheme="minorEastAsia"/>
          <w:noProof w:val="0"/>
          <w:color w:val="auto"/>
          <w:sz w:val="24"/>
          <w:szCs w:val="24"/>
        </w:rPr>
      </w:pPr>
      <w:r w:rsidRPr="00DC204E">
        <w:rPr>
          <w:noProof w:val="0"/>
        </w:rPr>
        <w:t>1.4.</w:t>
      </w:r>
      <w:r w:rsidRPr="00DC204E">
        <w:rPr>
          <w:rFonts w:eastAsiaTheme="minorEastAsia"/>
          <w:noProof w:val="0"/>
          <w:color w:val="auto"/>
          <w:sz w:val="24"/>
          <w:szCs w:val="24"/>
        </w:rPr>
        <w:tab/>
      </w:r>
      <w:r w:rsidRPr="00DC204E">
        <w:rPr>
          <w:noProof w:val="0"/>
        </w:rPr>
        <w:t>Module 4 – Cleaning the Buoy</w:t>
      </w:r>
      <w:r w:rsidRPr="00DC204E">
        <w:rPr>
          <w:noProof w:val="0"/>
        </w:rPr>
        <w:tab/>
      </w:r>
      <w:r w:rsidRPr="00DC204E">
        <w:rPr>
          <w:noProof w:val="0"/>
        </w:rPr>
        <w:fldChar w:fldCharType="begin"/>
      </w:r>
      <w:r w:rsidRPr="00DC204E">
        <w:rPr>
          <w:noProof w:val="0"/>
        </w:rPr>
        <w:instrText xml:space="preserve"> PAGEREF _Toc449012695 \h </w:instrText>
      </w:r>
      <w:r w:rsidRPr="00DC204E">
        <w:rPr>
          <w:noProof w:val="0"/>
        </w:rPr>
      </w:r>
      <w:r w:rsidRPr="00DC204E">
        <w:rPr>
          <w:noProof w:val="0"/>
        </w:rPr>
        <w:fldChar w:fldCharType="separate"/>
      </w:r>
      <w:r w:rsidRPr="00DC204E">
        <w:rPr>
          <w:noProof w:val="0"/>
        </w:rPr>
        <w:t>8</w:t>
      </w:r>
      <w:r w:rsidRPr="00DC204E">
        <w:rPr>
          <w:noProof w:val="0"/>
        </w:rPr>
        <w:fldChar w:fldCharType="end"/>
      </w:r>
    </w:p>
    <w:p w14:paraId="02E7863C" w14:textId="77777777" w:rsidR="00B924BB" w:rsidRPr="00DC204E" w:rsidRDefault="00B924BB">
      <w:pPr>
        <w:pStyle w:val="TOC3"/>
        <w:tabs>
          <w:tab w:val="left" w:pos="1134"/>
          <w:tab w:val="right" w:leader="dot" w:pos="10195"/>
        </w:tabs>
        <w:rPr>
          <w:rFonts w:eastAsiaTheme="minorEastAsia"/>
          <w:sz w:val="24"/>
          <w:szCs w:val="24"/>
        </w:rPr>
      </w:pPr>
      <w:r w:rsidRPr="00DC204E">
        <w:t>1.4.1.</w:t>
      </w:r>
      <w:r w:rsidRPr="00DC204E">
        <w:rPr>
          <w:rFonts w:eastAsiaTheme="minorEastAsia"/>
          <w:sz w:val="24"/>
          <w:szCs w:val="24"/>
        </w:rPr>
        <w:tab/>
      </w:r>
      <w:r w:rsidRPr="00DC204E">
        <w:t>Scope</w:t>
      </w:r>
      <w:r w:rsidRPr="00DC204E">
        <w:tab/>
      </w:r>
      <w:r w:rsidRPr="00DC204E">
        <w:fldChar w:fldCharType="begin"/>
      </w:r>
      <w:r w:rsidRPr="00DC204E">
        <w:instrText xml:space="preserve"> PAGEREF _Toc449012696 \h </w:instrText>
      </w:r>
      <w:r w:rsidRPr="00DC204E">
        <w:fldChar w:fldCharType="separate"/>
      </w:r>
      <w:r w:rsidRPr="00DC204E">
        <w:t>8</w:t>
      </w:r>
      <w:r w:rsidRPr="00DC204E">
        <w:fldChar w:fldCharType="end"/>
      </w:r>
    </w:p>
    <w:p w14:paraId="071552C3" w14:textId="77777777" w:rsidR="00B924BB" w:rsidRPr="00DC204E" w:rsidRDefault="00B924BB">
      <w:pPr>
        <w:pStyle w:val="TOC3"/>
        <w:tabs>
          <w:tab w:val="left" w:pos="1134"/>
          <w:tab w:val="right" w:leader="dot" w:pos="10195"/>
        </w:tabs>
        <w:rPr>
          <w:rFonts w:eastAsiaTheme="minorEastAsia"/>
          <w:sz w:val="24"/>
          <w:szCs w:val="24"/>
        </w:rPr>
      </w:pPr>
      <w:r w:rsidRPr="00DC204E">
        <w:t>1.4.2.</w:t>
      </w:r>
      <w:r w:rsidRPr="00DC204E">
        <w:rPr>
          <w:rFonts w:eastAsiaTheme="minorEastAsia"/>
          <w:sz w:val="24"/>
          <w:szCs w:val="24"/>
        </w:rPr>
        <w:tab/>
      </w:r>
      <w:r w:rsidRPr="00DC204E">
        <w:t>Learning Objective</w:t>
      </w:r>
      <w:r w:rsidRPr="00DC204E">
        <w:tab/>
      </w:r>
      <w:r w:rsidRPr="00DC204E">
        <w:fldChar w:fldCharType="begin"/>
      </w:r>
      <w:r w:rsidRPr="00DC204E">
        <w:instrText xml:space="preserve"> PAGEREF _Toc449012697 \h </w:instrText>
      </w:r>
      <w:r w:rsidRPr="00DC204E">
        <w:fldChar w:fldCharType="separate"/>
      </w:r>
      <w:r w:rsidRPr="00DC204E">
        <w:t>8</w:t>
      </w:r>
      <w:r w:rsidRPr="00DC204E">
        <w:fldChar w:fldCharType="end"/>
      </w:r>
    </w:p>
    <w:p w14:paraId="5814C7B3" w14:textId="77777777" w:rsidR="00B924BB" w:rsidRPr="00DC204E" w:rsidRDefault="00B924BB">
      <w:pPr>
        <w:pStyle w:val="TOC3"/>
        <w:tabs>
          <w:tab w:val="left" w:pos="1134"/>
          <w:tab w:val="right" w:leader="dot" w:pos="10195"/>
        </w:tabs>
        <w:rPr>
          <w:rFonts w:eastAsiaTheme="minorEastAsia"/>
          <w:sz w:val="24"/>
          <w:szCs w:val="24"/>
        </w:rPr>
      </w:pPr>
      <w:r w:rsidRPr="00DC204E">
        <w:t>1.4.3.</w:t>
      </w:r>
      <w:r w:rsidRPr="00DC204E">
        <w:rPr>
          <w:rFonts w:eastAsiaTheme="minorEastAsia"/>
          <w:sz w:val="24"/>
          <w:szCs w:val="24"/>
        </w:rPr>
        <w:tab/>
      </w:r>
      <w:r w:rsidRPr="00DC204E">
        <w:t>Syllabus</w:t>
      </w:r>
      <w:r w:rsidRPr="00DC204E">
        <w:tab/>
      </w:r>
      <w:r w:rsidRPr="00DC204E">
        <w:fldChar w:fldCharType="begin"/>
      </w:r>
      <w:r w:rsidRPr="00DC204E">
        <w:instrText xml:space="preserve"> PAGEREF _Toc449012698 \h </w:instrText>
      </w:r>
      <w:r w:rsidRPr="00DC204E">
        <w:fldChar w:fldCharType="separate"/>
      </w:r>
      <w:r w:rsidRPr="00DC204E">
        <w:t>8</w:t>
      </w:r>
      <w:r w:rsidRPr="00DC204E">
        <w:fldChar w:fldCharType="end"/>
      </w:r>
    </w:p>
    <w:p w14:paraId="303E0C17" w14:textId="77777777" w:rsidR="00B924BB" w:rsidRPr="00DC204E" w:rsidRDefault="00B924BB">
      <w:pPr>
        <w:pStyle w:val="TOC2"/>
        <w:rPr>
          <w:rFonts w:eastAsiaTheme="minorEastAsia"/>
          <w:noProof w:val="0"/>
          <w:color w:val="auto"/>
          <w:sz w:val="24"/>
          <w:szCs w:val="24"/>
        </w:rPr>
      </w:pPr>
      <w:r w:rsidRPr="00DC204E">
        <w:rPr>
          <w:noProof w:val="0"/>
        </w:rPr>
        <w:t>1.5.</w:t>
      </w:r>
      <w:r w:rsidRPr="00DC204E">
        <w:rPr>
          <w:rFonts w:eastAsiaTheme="minorEastAsia"/>
          <w:noProof w:val="0"/>
          <w:color w:val="auto"/>
          <w:sz w:val="24"/>
          <w:szCs w:val="24"/>
        </w:rPr>
        <w:tab/>
      </w:r>
      <w:r w:rsidRPr="00DC204E">
        <w:rPr>
          <w:noProof w:val="0"/>
        </w:rPr>
        <w:t>Module 5 – Site visit - attending a buoy cleaning operation</w:t>
      </w:r>
      <w:r w:rsidRPr="00DC204E">
        <w:rPr>
          <w:noProof w:val="0"/>
        </w:rPr>
        <w:tab/>
      </w:r>
      <w:r w:rsidRPr="00DC204E">
        <w:rPr>
          <w:noProof w:val="0"/>
        </w:rPr>
        <w:fldChar w:fldCharType="begin"/>
      </w:r>
      <w:r w:rsidRPr="00DC204E">
        <w:rPr>
          <w:noProof w:val="0"/>
        </w:rPr>
        <w:instrText xml:space="preserve"> PAGEREF _Toc449012699 \h </w:instrText>
      </w:r>
      <w:r w:rsidRPr="00DC204E">
        <w:rPr>
          <w:noProof w:val="0"/>
        </w:rPr>
      </w:r>
      <w:r w:rsidRPr="00DC204E">
        <w:rPr>
          <w:noProof w:val="0"/>
        </w:rPr>
        <w:fldChar w:fldCharType="separate"/>
      </w:r>
      <w:r w:rsidRPr="00DC204E">
        <w:rPr>
          <w:noProof w:val="0"/>
        </w:rPr>
        <w:t>9</w:t>
      </w:r>
      <w:r w:rsidRPr="00DC204E">
        <w:rPr>
          <w:noProof w:val="0"/>
        </w:rPr>
        <w:fldChar w:fldCharType="end"/>
      </w:r>
    </w:p>
    <w:p w14:paraId="57629264" w14:textId="77777777" w:rsidR="00B924BB" w:rsidRPr="00DC204E" w:rsidRDefault="00B924BB">
      <w:pPr>
        <w:pStyle w:val="TOC3"/>
        <w:tabs>
          <w:tab w:val="left" w:pos="1134"/>
          <w:tab w:val="right" w:leader="dot" w:pos="10195"/>
        </w:tabs>
        <w:rPr>
          <w:rFonts w:eastAsiaTheme="minorEastAsia"/>
          <w:sz w:val="24"/>
          <w:szCs w:val="24"/>
        </w:rPr>
      </w:pPr>
      <w:r w:rsidRPr="00DC204E">
        <w:t>1.5.1.</w:t>
      </w:r>
      <w:r w:rsidRPr="00DC204E">
        <w:rPr>
          <w:rFonts w:eastAsiaTheme="minorEastAsia"/>
          <w:sz w:val="24"/>
          <w:szCs w:val="24"/>
        </w:rPr>
        <w:tab/>
      </w:r>
      <w:r w:rsidRPr="00DC204E">
        <w:t>Scope</w:t>
      </w:r>
      <w:r w:rsidRPr="00DC204E">
        <w:tab/>
      </w:r>
      <w:r w:rsidRPr="00DC204E">
        <w:fldChar w:fldCharType="begin"/>
      </w:r>
      <w:r w:rsidRPr="00DC204E">
        <w:instrText xml:space="preserve"> PAGEREF _Toc449012700 \h </w:instrText>
      </w:r>
      <w:r w:rsidRPr="00DC204E">
        <w:fldChar w:fldCharType="separate"/>
      </w:r>
      <w:r w:rsidRPr="00DC204E">
        <w:t>9</w:t>
      </w:r>
      <w:r w:rsidRPr="00DC204E">
        <w:fldChar w:fldCharType="end"/>
      </w:r>
    </w:p>
    <w:p w14:paraId="7B96DD77" w14:textId="77777777" w:rsidR="00B924BB" w:rsidRPr="00DC204E" w:rsidRDefault="00B924BB">
      <w:pPr>
        <w:pStyle w:val="TOC3"/>
        <w:tabs>
          <w:tab w:val="left" w:pos="1134"/>
          <w:tab w:val="right" w:leader="dot" w:pos="10195"/>
        </w:tabs>
        <w:rPr>
          <w:rFonts w:eastAsiaTheme="minorEastAsia"/>
          <w:sz w:val="24"/>
          <w:szCs w:val="24"/>
        </w:rPr>
      </w:pPr>
      <w:r w:rsidRPr="00DC204E">
        <w:t>1.5.2.</w:t>
      </w:r>
      <w:r w:rsidRPr="00DC204E">
        <w:rPr>
          <w:rFonts w:eastAsiaTheme="minorEastAsia"/>
          <w:sz w:val="24"/>
          <w:szCs w:val="24"/>
        </w:rPr>
        <w:tab/>
      </w:r>
      <w:r w:rsidRPr="00DC204E">
        <w:t>Learning Objective</w:t>
      </w:r>
      <w:r w:rsidRPr="00DC204E">
        <w:tab/>
      </w:r>
      <w:r w:rsidRPr="00DC204E">
        <w:fldChar w:fldCharType="begin"/>
      </w:r>
      <w:r w:rsidRPr="00DC204E">
        <w:instrText xml:space="preserve"> PAGEREF _Toc449012701 \h </w:instrText>
      </w:r>
      <w:r w:rsidRPr="00DC204E">
        <w:fldChar w:fldCharType="separate"/>
      </w:r>
      <w:r w:rsidRPr="00DC204E">
        <w:t>9</w:t>
      </w:r>
      <w:r w:rsidRPr="00DC204E">
        <w:fldChar w:fldCharType="end"/>
      </w:r>
    </w:p>
    <w:p w14:paraId="754A4607" w14:textId="6049B1A3" w:rsidR="00642025" w:rsidRPr="00DC204E" w:rsidRDefault="002A29D4" w:rsidP="007B7FEC">
      <w:pPr>
        <w:rPr>
          <w:color w:val="00558C" w:themeColor="accent1"/>
          <w:sz w:val="22"/>
        </w:rPr>
      </w:pPr>
      <w:r w:rsidRPr="00DC204E">
        <w:rPr>
          <w:b/>
          <w:color w:val="00558C" w:themeColor="accent1"/>
          <w:sz w:val="22"/>
        </w:rPr>
        <w:fldChar w:fldCharType="end"/>
      </w:r>
    </w:p>
    <w:p w14:paraId="04A581EB" w14:textId="639E0DD1" w:rsidR="00D36983" w:rsidRPr="00DC204E" w:rsidRDefault="00D36983" w:rsidP="00D36983">
      <w:pPr>
        <w:pStyle w:val="ListofFigures"/>
      </w:pPr>
      <w:r w:rsidRPr="00DC204E">
        <w:t>List of Tables</w:t>
      </w:r>
    </w:p>
    <w:p w14:paraId="4C62657E" w14:textId="77777777" w:rsidR="00B924BB" w:rsidRPr="00DC204E" w:rsidRDefault="00D36983">
      <w:pPr>
        <w:pStyle w:val="TableofFigures"/>
        <w:rPr>
          <w:rFonts w:eastAsiaTheme="minorEastAsia"/>
          <w:i w:val="0"/>
          <w:sz w:val="24"/>
          <w:szCs w:val="24"/>
        </w:rPr>
      </w:pPr>
      <w:r w:rsidRPr="00DC204E">
        <w:fldChar w:fldCharType="begin"/>
      </w:r>
      <w:r w:rsidRPr="00DC204E">
        <w:instrText xml:space="preserve"> TOC \t "Table caption" \c </w:instrText>
      </w:r>
      <w:r w:rsidRPr="00DC204E">
        <w:fldChar w:fldCharType="separate"/>
      </w:r>
      <w:r w:rsidR="00B924BB" w:rsidRPr="00DC204E">
        <w:t>Table 1</w:t>
      </w:r>
      <w:r w:rsidR="00B924BB" w:rsidRPr="00DC204E">
        <w:rPr>
          <w:rFonts w:eastAsiaTheme="minorEastAsia"/>
          <w:i w:val="0"/>
          <w:sz w:val="24"/>
          <w:szCs w:val="24"/>
        </w:rPr>
        <w:tab/>
      </w:r>
      <w:r w:rsidR="00B924BB" w:rsidRPr="00DC204E">
        <w:t>Table of teaching modules</w:t>
      </w:r>
      <w:r w:rsidR="00B924BB" w:rsidRPr="00DC204E">
        <w:tab/>
      </w:r>
      <w:r w:rsidR="00B924BB" w:rsidRPr="00DC204E">
        <w:fldChar w:fldCharType="begin"/>
      </w:r>
      <w:r w:rsidR="00B924BB" w:rsidRPr="00DC204E">
        <w:instrText xml:space="preserve"> PAGEREF _Toc449012702 \h </w:instrText>
      </w:r>
      <w:r w:rsidR="00B924BB" w:rsidRPr="00DC204E">
        <w:fldChar w:fldCharType="separate"/>
      </w:r>
      <w:r w:rsidR="00B924BB" w:rsidRPr="00DC204E">
        <w:t>5</w:t>
      </w:r>
      <w:r w:rsidR="00B924BB" w:rsidRPr="00DC204E">
        <w:fldChar w:fldCharType="end"/>
      </w:r>
    </w:p>
    <w:p w14:paraId="4184FBB1" w14:textId="7964FF04" w:rsidR="00D36983" w:rsidRPr="00DC204E" w:rsidRDefault="00D36983" w:rsidP="00D36983">
      <w:r w:rsidRPr="00DC204E">
        <w:fldChar w:fldCharType="end"/>
      </w:r>
    </w:p>
    <w:p w14:paraId="48D39945" w14:textId="6ABCCD47" w:rsidR="00EB6F3C" w:rsidRPr="00DC204E" w:rsidRDefault="00EB6F3C" w:rsidP="00883AE3"/>
    <w:p w14:paraId="78ABBA83" w14:textId="77777777" w:rsidR="00790277" w:rsidRPr="00DC204E" w:rsidRDefault="00790277" w:rsidP="003274DB">
      <w:pPr>
        <w:sectPr w:rsidR="00790277" w:rsidRPr="00DC204E" w:rsidSect="00292085">
          <w:headerReference w:type="default" r:id="rId15"/>
          <w:pgSz w:w="11906" w:h="16838" w:code="9"/>
          <w:pgMar w:top="567" w:right="794" w:bottom="567" w:left="907" w:header="567" w:footer="567" w:gutter="0"/>
          <w:cols w:space="708"/>
          <w:docGrid w:linePitch="360"/>
        </w:sectPr>
      </w:pPr>
    </w:p>
    <w:p w14:paraId="6F1F3A9C" w14:textId="77777777" w:rsidR="00465491" w:rsidRPr="00DC204E" w:rsidRDefault="00465491" w:rsidP="00465491">
      <w:pPr>
        <w:pStyle w:val="Forward"/>
      </w:pPr>
      <w:bookmarkStart w:id="13" w:name="_Toc419881195"/>
      <w:r w:rsidRPr="00DC204E">
        <w:lastRenderedPageBreak/>
        <w:t>FOREWORD</w:t>
      </w:r>
      <w:bookmarkEnd w:id="13"/>
    </w:p>
    <w:p w14:paraId="2B01CB26" w14:textId="77777777" w:rsidR="0065450E" w:rsidRPr="00DC204E" w:rsidRDefault="0065450E" w:rsidP="0065450E">
      <w:pPr>
        <w:pStyle w:val="BodyText"/>
      </w:pPr>
      <w:r w:rsidRPr="00DC204E">
        <w:t>The International Association of Marine Aids to Navigation and Lighthouse Authorities (IALA) recognises that training in all aspects of Aids to Navigation (AtoN) service delivery, from inception through installation and maintenance to replacement or removal at the end of a planned life-cycle, is critical to the consistent provision of that AtoN service.</w:t>
      </w:r>
    </w:p>
    <w:p w14:paraId="7EDB4492" w14:textId="0C2B692A" w:rsidR="0065450E" w:rsidRPr="00DC204E" w:rsidRDefault="0065450E" w:rsidP="0065450E">
      <w:pPr>
        <w:pStyle w:val="BodyText"/>
      </w:pPr>
      <w:r w:rsidRPr="00DC204E">
        <w:t xml:space="preserve">Taking into account that under the SOLAS Convention, Chapter </w:t>
      </w:r>
      <w:del w:id="14" w:author="Kevin Gregory" w:date="2021-02-09T16:31:00Z">
        <w:r w:rsidRPr="00DC204E" w:rsidDel="002A52C4">
          <w:delText>5</w:delText>
        </w:r>
      </w:del>
      <w:ins w:id="15" w:author="Kevin Gregory" w:date="2021-02-09T16:31:00Z">
        <w:r w:rsidR="002A52C4">
          <w:t>V</w:t>
        </w:r>
      </w:ins>
      <w:r w:rsidRPr="00DC204E">
        <w:t>, Regulation 13, paragraph 2; Contracting Governments</w:t>
      </w:r>
      <w:del w:id="16" w:author="Kevin Gregory" w:date="2021-02-09T16:31:00Z">
        <w:r w:rsidRPr="00DC204E" w:rsidDel="002A52C4">
          <w:delText>, mindful of their obligations published by the International Maritime Organisation</w:delText>
        </w:r>
      </w:del>
      <w:r w:rsidRPr="00DC204E">
        <w:t xml:space="preserve">, undertake to </w:t>
      </w:r>
      <w:del w:id="17" w:author="Kevin Gregory" w:date="2021-02-09T16:31:00Z">
        <w:r w:rsidRPr="00DC204E" w:rsidDel="002A52C4">
          <w:delText xml:space="preserve">consider </w:delText>
        </w:r>
      </w:del>
      <w:ins w:id="18" w:author="Kevin Gregory" w:date="2021-02-09T16:31:00Z">
        <w:r w:rsidR="002A52C4">
          <w:t>take into account</w:t>
        </w:r>
        <w:r w:rsidR="002A52C4" w:rsidRPr="00DC204E">
          <w:t xml:space="preserve"> </w:t>
        </w:r>
      </w:ins>
      <w:r w:rsidRPr="00DC204E">
        <w:t xml:space="preserve">the international recommendations and guidelines when establishing aids to navigation, </w:t>
      </w:r>
      <w:ins w:id="19" w:author="Kevin Gregory" w:date="2021-02-09T16:32:00Z">
        <w:r w:rsidR="002A52C4">
          <w:t xml:space="preserve">including referring to the appropriate recommendations and guidelines of IALA. This </w:t>
        </w:r>
      </w:ins>
      <w:r w:rsidRPr="00DC204E">
        <w:t>includ</w:t>
      </w:r>
      <w:ins w:id="20" w:author="Kevin Gregory" w:date="2021-02-09T16:32:00Z">
        <w:r w:rsidR="002A52C4">
          <w:t>es</w:t>
        </w:r>
      </w:ins>
      <w:del w:id="21" w:author="Kevin Gregory" w:date="2021-02-09T16:32:00Z">
        <w:r w:rsidRPr="00DC204E" w:rsidDel="002A52C4">
          <w:delText>ing</w:delText>
        </w:r>
      </w:del>
      <w:r w:rsidRPr="00DC204E">
        <w:t xml:space="preserve"> recommendations on training and qualification of </w:t>
      </w:r>
      <w:proofErr w:type="spellStart"/>
      <w:r w:rsidRPr="00DC204E">
        <w:t>AtoN</w:t>
      </w:r>
      <w:proofErr w:type="spellEnd"/>
      <w:r w:rsidRPr="00DC204E">
        <w:t xml:space="preserve"> technicians,</w:t>
      </w:r>
      <w:ins w:id="22" w:author="Kevin Gregory" w:date="2021-02-09T16:33:00Z">
        <w:r w:rsidR="002A52C4">
          <w:t xml:space="preserve"> and consequently</w:t>
        </w:r>
      </w:ins>
      <w:r w:rsidRPr="00DC204E">
        <w:t xml:space="preserve"> IALA has adopted Recommendation </w:t>
      </w:r>
      <w:ins w:id="23" w:author="Kevin Gregory" w:date="2021-02-09T16:33:00Z">
        <w:r w:rsidR="002A52C4">
          <w:t>R0141</w:t>
        </w:r>
      </w:ins>
      <w:del w:id="24" w:author="Kevin Gregory" w:date="2021-02-09T16:33:00Z">
        <w:r w:rsidRPr="00DC204E" w:rsidDel="002A52C4">
          <w:delText>E-141</w:delText>
        </w:r>
      </w:del>
      <w:r w:rsidRPr="00DC204E">
        <w:t xml:space="preserve"> on Standards for Training and Certification of AtoN personnel.</w:t>
      </w:r>
    </w:p>
    <w:p w14:paraId="3CE29817" w14:textId="1F5DD2B3" w:rsidR="0065450E" w:rsidRPr="00DC204E" w:rsidRDefault="0065450E" w:rsidP="0065450E">
      <w:pPr>
        <w:pStyle w:val="BodyText"/>
      </w:pPr>
      <w:r w:rsidRPr="00DC204E">
        <w:t xml:space="preserve">IALA </w:t>
      </w:r>
      <w:del w:id="25" w:author="Kevin Gregory" w:date="2021-02-09T16:33:00Z">
        <w:r w:rsidRPr="00DC204E" w:rsidDel="002A52C4">
          <w:delText xml:space="preserve">Committees </w:delText>
        </w:r>
      </w:del>
      <w:ins w:id="26" w:author="Kevin Gregory" w:date="2021-02-09T16:33:00Z">
        <w:r w:rsidR="002A52C4">
          <w:t>c</w:t>
        </w:r>
        <w:r w:rsidR="002A52C4" w:rsidRPr="00DC204E">
          <w:t xml:space="preserve">ommittees </w:t>
        </w:r>
      </w:ins>
      <w:r w:rsidRPr="00DC204E">
        <w:t xml:space="preserve">working closely with the IALA World-Wide Academy have developed a series of model courses for AtoN personnel having </w:t>
      </w:r>
      <w:del w:id="27" w:author="Kevin Gregory" w:date="2021-02-09T16:33:00Z">
        <w:r w:rsidRPr="00DC204E" w:rsidDel="002A52C4">
          <w:delText xml:space="preserve">E-141 </w:delText>
        </w:r>
      </w:del>
      <w:r w:rsidRPr="00DC204E">
        <w:t xml:space="preserve">Level 2 technician </w:t>
      </w:r>
      <w:del w:id="28" w:author="Kevin Gregory" w:date="2021-02-09T16:33:00Z">
        <w:r w:rsidRPr="00DC204E" w:rsidDel="002A52C4">
          <w:delText>functions</w:delText>
        </w:r>
      </w:del>
      <w:ins w:id="29" w:author="Kevin Gregory" w:date="2021-02-09T16:33:00Z">
        <w:r w:rsidR="002A52C4">
          <w:t>responsibilities</w:t>
        </w:r>
      </w:ins>
      <w:r w:rsidRPr="00DC204E">
        <w:t xml:space="preserve">.  This </w:t>
      </w:r>
      <w:del w:id="30" w:author="Kevin Gregory" w:date="2021-02-09T16:33:00Z">
        <w:r w:rsidRPr="00DC204E" w:rsidDel="002A52C4">
          <w:delText xml:space="preserve">model </w:delText>
        </w:r>
      </w:del>
      <w:ins w:id="31" w:author="Kevin Gregory" w:date="2021-02-09T16:33:00Z">
        <w:r w:rsidR="002A52C4">
          <w:t>M</w:t>
        </w:r>
        <w:r w:rsidR="002A52C4" w:rsidRPr="00DC204E">
          <w:t xml:space="preserve">odel </w:t>
        </w:r>
      </w:ins>
      <w:del w:id="32" w:author="Kevin Gregory" w:date="2021-02-09T16:33:00Z">
        <w:r w:rsidRPr="00DC204E" w:rsidDel="002A52C4">
          <w:delText xml:space="preserve">course </w:delText>
        </w:r>
      </w:del>
      <w:ins w:id="33" w:author="Kevin Gregory" w:date="2021-02-09T16:33:00Z">
        <w:r w:rsidR="002A52C4">
          <w:t>C</w:t>
        </w:r>
        <w:r w:rsidR="002A52C4" w:rsidRPr="00DC204E">
          <w:t xml:space="preserve">ourse </w:t>
        </w:r>
      </w:ins>
      <w:r w:rsidRPr="00DC204E">
        <w:t>on buoy cleaning should be read in conjunction with the Training Overview Document IALA WWA</w:t>
      </w:r>
      <w:ins w:id="34" w:author="Kevin Gregory" w:date="2021-02-10T10:57:00Z">
        <w:r w:rsidR="005E773F">
          <w:t xml:space="preserve"> C2000</w:t>
        </w:r>
      </w:ins>
      <w:del w:id="35" w:author="Kevin Gregory" w:date="2021-02-10T10:57:00Z">
        <w:r w:rsidRPr="00DC204E" w:rsidDel="005E773F">
          <w:delText>.L2.0</w:delText>
        </w:r>
      </w:del>
      <w:r w:rsidRPr="00DC204E">
        <w:t xml:space="preserve"> which contains standard guidance for the conduct of all Level 2 model courses</w:t>
      </w:r>
    </w:p>
    <w:p w14:paraId="1D8FDD75" w14:textId="5D32919A" w:rsidR="00465491" w:rsidRPr="00DC204E" w:rsidRDefault="0065450E" w:rsidP="0065450E">
      <w:pPr>
        <w:pStyle w:val="BodyText"/>
      </w:pPr>
      <w:r w:rsidRPr="00DC204E">
        <w:t xml:space="preserve">This </w:t>
      </w:r>
      <w:del w:id="36" w:author="Kevin Gregory" w:date="2021-02-09T16:33:00Z">
        <w:r w:rsidRPr="00DC204E" w:rsidDel="002A52C4">
          <w:delText xml:space="preserve">model </w:delText>
        </w:r>
      </w:del>
      <w:ins w:id="37" w:author="Kevin Gregory" w:date="2021-02-09T16:33:00Z">
        <w:r w:rsidR="002A52C4">
          <w:t>M</w:t>
        </w:r>
        <w:r w:rsidR="002A52C4" w:rsidRPr="00DC204E">
          <w:t xml:space="preserve">odel </w:t>
        </w:r>
      </w:ins>
      <w:del w:id="38" w:author="Kevin Gregory" w:date="2021-02-09T16:33:00Z">
        <w:r w:rsidRPr="00DC204E" w:rsidDel="002A52C4">
          <w:delText xml:space="preserve">course </w:delText>
        </w:r>
      </w:del>
      <w:ins w:id="39" w:author="Kevin Gregory" w:date="2021-02-09T16:33:00Z">
        <w:r w:rsidR="002A52C4">
          <w:t>C</w:t>
        </w:r>
        <w:r w:rsidR="002A52C4" w:rsidRPr="00DC204E">
          <w:t xml:space="preserve">ourse </w:t>
        </w:r>
      </w:ins>
      <w:r w:rsidRPr="00DC204E">
        <w:t>is intended to provide national members and other appropriate authorities charged with the provision of AtoN services with specific guidance on the training of AtoN technicians in buoy cleaning.  Assistance in implementing this and other model courses may be obtained from the IALA World-Wide Academy at the following address:</w:t>
      </w:r>
    </w:p>
    <w:p w14:paraId="332F831C" w14:textId="77777777" w:rsidR="00D95BDA" w:rsidRPr="00DC204E" w:rsidRDefault="00D95BDA" w:rsidP="00465491">
      <w:pPr>
        <w:pStyle w:val="BodyText"/>
      </w:pPr>
    </w:p>
    <w:p w14:paraId="40C58617" w14:textId="77777777" w:rsidR="00D95BDA" w:rsidRPr="00DC204E" w:rsidRDefault="00D95BDA" w:rsidP="00465491">
      <w:pPr>
        <w:pStyle w:val="BodyText"/>
      </w:pPr>
    </w:p>
    <w:p w14:paraId="333A308E" w14:textId="77777777" w:rsidR="008E0807" w:rsidRPr="00DC204E" w:rsidRDefault="008E0807" w:rsidP="00465491">
      <w:pPr>
        <w:pStyle w:val="BodyText"/>
      </w:pPr>
    </w:p>
    <w:p w14:paraId="74B5EDAE" w14:textId="3A5FB22F" w:rsidR="00465491" w:rsidRPr="00DC204E" w:rsidRDefault="00465491" w:rsidP="0090228A">
      <w:pPr>
        <w:pStyle w:val="BodyText"/>
        <w:tabs>
          <w:tab w:val="left" w:pos="6521"/>
          <w:tab w:val="left" w:pos="7513"/>
        </w:tabs>
        <w:spacing w:after="0"/>
        <w:rPr>
          <w:lang w:eastAsia="de-DE"/>
        </w:rPr>
      </w:pPr>
      <w:r w:rsidRPr="00DC204E">
        <w:rPr>
          <w:lang w:eastAsia="de-DE"/>
        </w:rPr>
        <w:t xml:space="preserve">The </w:t>
      </w:r>
      <w:del w:id="40" w:author="Kevin Gregory" w:date="2021-02-09T16:34:00Z">
        <w:r w:rsidR="00755EA1" w:rsidRPr="00DC204E" w:rsidDel="002A52C4">
          <w:rPr>
            <w:lang w:eastAsia="de-DE"/>
          </w:rPr>
          <w:delText>Secretary-General</w:delText>
        </w:r>
      </w:del>
      <w:ins w:id="41" w:author="Kevin Gregory" w:date="2021-02-09T16:34:00Z">
        <w:r w:rsidR="002A52C4">
          <w:rPr>
            <w:lang w:eastAsia="de-DE"/>
          </w:rPr>
          <w:t>Dean</w:t>
        </w:r>
      </w:ins>
    </w:p>
    <w:p w14:paraId="026C1770" w14:textId="72C31FCC" w:rsidR="00465491" w:rsidRPr="00DC204E" w:rsidRDefault="00465491" w:rsidP="0090228A">
      <w:pPr>
        <w:pStyle w:val="BodyText"/>
        <w:tabs>
          <w:tab w:val="left" w:pos="6521"/>
          <w:tab w:val="left" w:pos="7513"/>
        </w:tabs>
        <w:spacing w:after="0"/>
        <w:rPr>
          <w:lang w:eastAsia="de-DE"/>
        </w:rPr>
      </w:pPr>
      <w:r w:rsidRPr="00DC204E">
        <w:rPr>
          <w:lang w:eastAsia="de-DE"/>
        </w:rPr>
        <w:t>IALA</w:t>
      </w:r>
      <w:ins w:id="42" w:author="Kevin Gregory" w:date="2021-02-09T16:34:00Z">
        <w:r w:rsidR="002A52C4">
          <w:rPr>
            <w:lang w:eastAsia="de-DE"/>
          </w:rPr>
          <w:t xml:space="preserve"> World-Wide Academy</w:t>
        </w:r>
      </w:ins>
      <w:r w:rsidRPr="00DC204E">
        <w:rPr>
          <w:lang w:eastAsia="de-DE"/>
        </w:rPr>
        <w:tab/>
        <w:t>Tel:</w:t>
      </w:r>
      <w:r w:rsidRPr="00DC204E">
        <w:rPr>
          <w:lang w:eastAsia="de-DE"/>
        </w:rPr>
        <w:tab/>
        <w:t>(+) 33 1 34 51 70 01</w:t>
      </w:r>
    </w:p>
    <w:p w14:paraId="07CBD478" w14:textId="423CE397" w:rsidR="00465491" w:rsidRPr="00DC204E" w:rsidRDefault="00AB1D1A" w:rsidP="0090228A">
      <w:pPr>
        <w:pStyle w:val="BodyText"/>
        <w:tabs>
          <w:tab w:val="left" w:pos="6521"/>
          <w:tab w:val="left" w:pos="7513"/>
        </w:tabs>
        <w:spacing w:after="0"/>
        <w:rPr>
          <w:lang w:eastAsia="de-DE"/>
        </w:rPr>
      </w:pPr>
      <w:r w:rsidRPr="00DC204E">
        <w:rPr>
          <w:lang w:eastAsia="de-DE"/>
        </w:rPr>
        <w:t xml:space="preserve">10 rue des </w:t>
      </w:r>
      <w:proofErr w:type="spellStart"/>
      <w:r w:rsidRPr="00DC204E">
        <w:rPr>
          <w:lang w:eastAsia="de-DE"/>
        </w:rPr>
        <w:t>Gaudines</w:t>
      </w:r>
      <w:proofErr w:type="spellEnd"/>
      <w:r w:rsidR="00465491" w:rsidRPr="00DC204E">
        <w:rPr>
          <w:lang w:eastAsia="de-DE"/>
        </w:rPr>
        <w:tab/>
        <w:t>Fax:</w:t>
      </w:r>
      <w:r w:rsidR="00465491" w:rsidRPr="00DC204E">
        <w:rPr>
          <w:lang w:eastAsia="de-DE"/>
        </w:rPr>
        <w:tab/>
        <w:t>(+) 33 1 34 51 82 05</w:t>
      </w:r>
    </w:p>
    <w:p w14:paraId="31A2BC97" w14:textId="0F9A13AC" w:rsidR="00465491" w:rsidRPr="00DC204E" w:rsidRDefault="00AB1D1A" w:rsidP="0090228A">
      <w:pPr>
        <w:pStyle w:val="BodyText"/>
        <w:tabs>
          <w:tab w:val="left" w:pos="6521"/>
          <w:tab w:val="left" w:pos="7513"/>
        </w:tabs>
        <w:spacing w:after="0"/>
      </w:pPr>
      <w:r w:rsidRPr="00DC204E">
        <w:rPr>
          <w:lang w:eastAsia="de-DE"/>
        </w:rPr>
        <w:t xml:space="preserve">78100 </w:t>
      </w:r>
      <w:r w:rsidR="00465491" w:rsidRPr="00DC204E">
        <w:rPr>
          <w:lang w:eastAsia="de-DE"/>
        </w:rPr>
        <w:t>Saint Germain-en-Laye</w:t>
      </w:r>
      <w:r w:rsidR="00465491" w:rsidRPr="00DC204E">
        <w:rPr>
          <w:lang w:eastAsia="de-DE"/>
        </w:rPr>
        <w:tab/>
        <w:t>e-mail:</w:t>
      </w:r>
      <w:r w:rsidR="00465491" w:rsidRPr="00DC204E">
        <w:rPr>
          <w:lang w:eastAsia="de-DE"/>
        </w:rPr>
        <w:tab/>
      </w:r>
      <w:hyperlink r:id="rId16" w:history="1">
        <w:r w:rsidR="00465491" w:rsidRPr="00DC204E">
          <w:rPr>
            <w:rStyle w:val="Hyperlink"/>
            <w:rFonts w:eastAsia="Calibri"/>
          </w:rPr>
          <w:t>academy@iala-aism.org</w:t>
        </w:r>
      </w:hyperlink>
    </w:p>
    <w:p w14:paraId="2A0687D6" w14:textId="77777777" w:rsidR="002E22F4" w:rsidRPr="00DC204E" w:rsidRDefault="00465491" w:rsidP="00AC1940">
      <w:pPr>
        <w:pStyle w:val="BodyText"/>
        <w:tabs>
          <w:tab w:val="left" w:pos="6521"/>
          <w:tab w:val="left" w:pos="7513"/>
        </w:tabs>
        <w:rPr>
          <w:rStyle w:val="Hyperlink"/>
          <w:rFonts w:cs="Arial"/>
          <w:lang w:eastAsia="de-DE"/>
        </w:rPr>
      </w:pPr>
      <w:r w:rsidRPr="00DC204E">
        <w:rPr>
          <w:lang w:eastAsia="de-DE"/>
        </w:rPr>
        <w:t>France</w:t>
      </w:r>
      <w:r w:rsidRPr="00DC204E">
        <w:rPr>
          <w:lang w:eastAsia="de-DE"/>
        </w:rPr>
        <w:tab/>
        <w:t>Internet:</w:t>
      </w:r>
      <w:r w:rsidRPr="00DC204E">
        <w:rPr>
          <w:lang w:eastAsia="de-DE"/>
        </w:rPr>
        <w:tab/>
      </w:r>
      <w:hyperlink r:id="rId17" w:history="1">
        <w:r w:rsidRPr="00DC204E">
          <w:rPr>
            <w:rStyle w:val="Hyperlink"/>
            <w:rFonts w:cs="Arial"/>
            <w:lang w:eastAsia="de-DE"/>
          </w:rPr>
          <w:t>www.iala-aism.org</w:t>
        </w:r>
      </w:hyperlink>
    </w:p>
    <w:p w14:paraId="19961472" w14:textId="5795F6F4" w:rsidR="00465491" w:rsidRPr="00DC204E" w:rsidRDefault="00465491" w:rsidP="00AC1940">
      <w:pPr>
        <w:pStyle w:val="BodyText"/>
        <w:tabs>
          <w:tab w:val="left" w:pos="6521"/>
          <w:tab w:val="left" w:pos="7513"/>
        </w:tabs>
      </w:pPr>
      <w:r w:rsidRPr="00DC204E">
        <w:br w:type="page"/>
      </w:r>
    </w:p>
    <w:p w14:paraId="2D9B1FD9" w14:textId="5F3AB8EE" w:rsidR="00465491" w:rsidRPr="00DC204E" w:rsidRDefault="00513460" w:rsidP="00513460">
      <w:pPr>
        <w:pStyle w:val="Part"/>
      </w:pPr>
      <w:bookmarkStart w:id="43" w:name="_Toc442348085"/>
      <w:bookmarkStart w:id="44" w:name="_Toc449012672"/>
      <w:r w:rsidRPr="00DC204E">
        <w:lastRenderedPageBreak/>
        <w:t xml:space="preserve">- </w:t>
      </w:r>
      <w:r w:rsidR="00BB1D8D" w:rsidRPr="00DC204E">
        <w:rPr>
          <w:caps w:val="0"/>
        </w:rPr>
        <w:t>COURSE OVERVIEW</w:t>
      </w:r>
      <w:bookmarkEnd w:id="43"/>
      <w:bookmarkEnd w:id="44"/>
    </w:p>
    <w:p w14:paraId="332197C8" w14:textId="50FA7617" w:rsidR="00465491" w:rsidRPr="00DC204E" w:rsidRDefault="000764FD" w:rsidP="006A4E11">
      <w:pPr>
        <w:pStyle w:val="Heading1"/>
        <w:numPr>
          <w:ilvl w:val="0"/>
          <w:numId w:val="20"/>
        </w:numPr>
      </w:pPr>
      <w:bookmarkStart w:id="45" w:name="_Toc449012673"/>
      <w:r w:rsidRPr="00DC204E">
        <w:t>SCOPE</w:t>
      </w:r>
      <w:bookmarkEnd w:id="45"/>
    </w:p>
    <w:p w14:paraId="2AC8A63B" w14:textId="77777777" w:rsidR="00465491" w:rsidRPr="00DC204E" w:rsidRDefault="00465491" w:rsidP="00465491">
      <w:pPr>
        <w:pStyle w:val="Heading1separatationline"/>
      </w:pPr>
    </w:p>
    <w:p w14:paraId="60C6C838" w14:textId="23AC3CFE" w:rsidR="000764FD" w:rsidRPr="00DC204E" w:rsidRDefault="000764FD" w:rsidP="000764FD">
      <w:pPr>
        <w:pStyle w:val="BodyText"/>
      </w:pPr>
      <w:r w:rsidRPr="00DC204E">
        <w:t>This course is intended to provide technicians with the practical training necessary to become competent in buoy cleaning in the field.</w:t>
      </w:r>
    </w:p>
    <w:p w14:paraId="6E9DDF5A" w14:textId="44FBF086" w:rsidR="00465491" w:rsidRPr="00DC204E" w:rsidRDefault="000764FD" w:rsidP="000764FD">
      <w:pPr>
        <w:pStyle w:val="BodyText"/>
      </w:pPr>
      <w:r w:rsidRPr="00DC204E">
        <w:t>Due to the hazardous nature of buoy cleaning, all persons attending buoy cleaning operations should be deemed by the competent authority to be responsible individuals.</w:t>
      </w:r>
    </w:p>
    <w:p w14:paraId="398E6932" w14:textId="770D4826" w:rsidR="00465491" w:rsidRPr="00DC204E" w:rsidRDefault="000764FD" w:rsidP="00BB3211">
      <w:pPr>
        <w:pStyle w:val="Heading1"/>
      </w:pPr>
      <w:bookmarkStart w:id="46" w:name="_Toc449012674"/>
      <w:r w:rsidRPr="00DC204E">
        <w:t>OBJECTIVE</w:t>
      </w:r>
      <w:bookmarkEnd w:id="46"/>
    </w:p>
    <w:p w14:paraId="2766736A" w14:textId="77777777" w:rsidR="00465491" w:rsidRPr="00DC204E" w:rsidRDefault="00465491" w:rsidP="00465491">
      <w:pPr>
        <w:pStyle w:val="Heading1separatationline"/>
      </w:pPr>
    </w:p>
    <w:p w14:paraId="20667197" w14:textId="3D23FD10" w:rsidR="00465491" w:rsidRPr="00DC204E" w:rsidRDefault="000764FD" w:rsidP="00465491">
      <w:pPr>
        <w:pStyle w:val="BodyText"/>
      </w:pPr>
      <w:r w:rsidRPr="00DC204E">
        <w:t>Upon successful completion of this course, participants will have acquired sufficient knowledge and skill to clean buoys afloat within their organisations</w:t>
      </w:r>
      <w:r w:rsidR="00465491" w:rsidRPr="00DC204E">
        <w:t>.</w:t>
      </w:r>
    </w:p>
    <w:p w14:paraId="15207DA8" w14:textId="256FFAEC" w:rsidR="00465491" w:rsidRPr="00DC204E" w:rsidRDefault="00465491" w:rsidP="00815E10">
      <w:pPr>
        <w:pStyle w:val="Heading1"/>
      </w:pPr>
      <w:bookmarkStart w:id="47" w:name="_Toc419881200"/>
      <w:bookmarkStart w:id="48" w:name="_Toc442348088"/>
      <w:bookmarkStart w:id="49" w:name="_Toc449012675"/>
      <w:r w:rsidRPr="00DC204E">
        <w:t>COURSE</w:t>
      </w:r>
      <w:bookmarkEnd w:id="47"/>
      <w:bookmarkEnd w:id="48"/>
      <w:r w:rsidR="000764FD" w:rsidRPr="00DC204E">
        <w:t xml:space="preserve"> OUTLINE</w:t>
      </w:r>
      <w:bookmarkEnd w:id="49"/>
    </w:p>
    <w:p w14:paraId="1A815AAB" w14:textId="77777777" w:rsidR="00465491" w:rsidRPr="00DC204E" w:rsidRDefault="00465491" w:rsidP="00465491">
      <w:pPr>
        <w:pStyle w:val="Heading1separatationline"/>
      </w:pPr>
    </w:p>
    <w:p w14:paraId="6F801448" w14:textId="483D7216" w:rsidR="00465491" w:rsidRDefault="000764FD" w:rsidP="00465491">
      <w:pPr>
        <w:pStyle w:val="BodyText"/>
        <w:rPr>
          <w:ins w:id="50" w:author="Kevin Gregory" w:date="2021-02-09T16:35:00Z"/>
        </w:rPr>
      </w:pPr>
      <w:r w:rsidRPr="00DC204E">
        <w:t xml:space="preserve">This course is intended to cover the knowledge and practical competence required for a technician to properly clean a buoy without any damage or injury to individuals or the buoy being cleaned.  The complete course comprises </w:t>
      </w:r>
      <w:del w:id="51" w:author="Kevin Gregory" w:date="2021-02-09T16:35:00Z">
        <w:r w:rsidRPr="00DC204E" w:rsidDel="00C8676D">
          <w:delText xml:space="preserve">5 </w:delText>
        </w:r>
      </w:del>
      <w:ins w:id="52" w:author="Kevin Gregory" w:date="2021-02-09T16:35:00Z">
        <w:r w:rsidR="00C8676D">
          <w:t>five</w:t>
        </w:r>
        <w:r w:rsidR="00C8676D" w:rsidRPr="00DC204E">
          <w:t xml:space="preserve"> </w:t>
        </w:r>
      </w:ins>
      <w:r w:rsidRPr="00DC204E">
        <w:t>modules, each of which deals with a specific subject representing an aspect of buoy cleaning.  Each module begins by stating its scope and aims, and then provides a teaching syllabus.  This is a practical, job-centred course designed to provide trainees with a realistic, hands-on educational experience.</w:t>
      </w:r>
    </w:p>
    <w:p w14:paraId="260A03CF" w14:textId="77777777" w:rsidR="00C8676D" w:rsidRDefault="00C8676D" w:rsidP="00C8676D">
      <w:pPr>
        <w:pStyle w:val="BodyText"/>
        <w:rPr>
          <w:ins w:id="53" w:author="Kevin Gregory" w:date="2021-02-09T16:35:00Z"/>
          <w:rFonts w:ascii="Calibri" w:hAnsi="Calibri" w:cs="Arial"/>
        </w:rPr>
      </w:pPr>
      <w:ins w:id="54" w:author="Kevin Gregory" w:date="2021-02-09T16:35:00Z">
        <w:r w:rsidRPr="000E0EE2">
          <w:rPr>
            <w:rFonts w:ascii="Calibri" w:hAnsi="Calibri" w:cs="Arial"/>
          </w:rPr>
          <w:t xml:space="preserve">The required standard of competence is considered to be the level of proficiency that should be achieved for the proper performance of the duties carried out by the technician in </w:t>
        </w:r>
        <w:r>
          <w:rPr>
            <w:rFonts w:ascii="Calibri" w:hAnsi="Calibri" w:cs="Arial"/>
          </w:rPr>
          <w:t>their</w:t>
        </w:r>
        <w:r w:rsidRPr="000E0EE2">
          <w:rPr>
            <w:rFonts w:ascii="Calibri" w:hAnsi="Calibri" w:cs="Arial"/>
          </w:rPr>
          <w:t xml:space="preserve"> organization.  </w:t>
        </w:r>
      </w:ins>
    </w:p>
    <w:p w14:paraId="6940F570" w14:textId="77777777" w:rsidR="00C8676D" w:rsidRDefault="00C8676D" w:rsidP="00C8676D">
      <w:pPr>
        <w:pStyle w:val="BodyText"/>
        <w:rPr>
          <w:ins w:id="55" w:author="Kevin Gregory" w:date="2021-02-09T16:35:00Z"/>
          <w:rFonts w:ascii="Calibri" w:hAnsi="Calibri" w:cs="Arial"/>
        </w:rPr>
      </w:pPr>
      <w:ins w:id="56" w:author="Kevin Gregory" w:date="2021-02-09T16:35:00Z">
        <w:r>
          <w:rPr>
            <w:rFonts w:ascii="Calibri" w:hAnsi="Calibri" w:cs="Arial"/>
          </w:rPr>
          <w:t>This Model Course is focussed at the basic and satisfactory levels of competence.</w:t>
        </w:r>
      </w:ins>
    </w:p>
    <w:p w14:paraId="7C14B056" w14:textId="77777777" w:rsidR="00C8676D" w:rsidRPr="00C8676D" w:rsidRDefault="00C8676D">
      <w:pPr>
        <w:pStyle w:val="Tablecaption"/>
        <w:jc w:val="center"/>
        <w:rPr>
          <w:ins w:id="57" w:author="Kevin Gregory" w:date="2021-02-09T16:35:00Z"/>
          <w:rPrChange w:id="58" w:author="Kevin Gregory" w:date="2021-02-09T16:35:00Z">
            <w:rPr>
              <w:ins w:id="59" w:author="Kevin Gregory" w:date="2021-02-09T16:35:00Z"/>
              <w:i w:val="0"/>
              <w:iCs/>
            </w:rPr>
          </w:rPrChange>
        </w:rPr>
      </w:pPr>
      <w:ins w:id="60" w:author="Kevin Gregory" w:date="2021-02-09T16:35:00Z">
        <w:r w:rsidRPr="00C8676D">
          <w:rPr>
            <w:rPrChange w:id="61" w:author="Kevin Gregory" w:date="2021-02-09T16:35:00Z">
              <w:rPr>
                <w:i w:val="0"/>
                <w:iCs/>
              </w:rPr>
            </w:rPrChange>
          </w:rPr>
          <w:t>Levels of Competence</w:t>
        </w:r>
      </w:ins>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57"/>
        <w:gridCol w:w="1670"/>
        <w:gridCol w:w="2977"/>
        <w:gridCol w:w="3543"/>
      </w:tblGrid>
      <w:tr w:rsidR="00C8676D" w:rsidRPr="000E0EE2" w14:paraId="30EB7E31" w14:textId="77777777" w:rsidTr="0033385C">
        <w:trPr>
          <w:cantSplit/>
          <w:tblHeader/>
          <w:ins w:id="62" w:author="Kevin Gregory" w:date="2021-02-09T16:35:00Z"/>
        </w:trPr>
        <w:tc>
          <w:tcPr>
            <w:tcW w:w="1557" w:type="dxa"/>
            <w:tcMar>
              <w:top w:w="57" w:type="dxa"/>
              <w:bottom w:w="57" w:type="dxa"/>
            </w:tcMar>
          </w:tcPr>
          <w:p w14:paraId="40BDCD9A" w14:textId="77777777" w:rsidR="00C8676D" w:rsidRPr="000E0EE2" w:rsidRDefault="00C8676D" w:rsidP="0033385C">
            <w:pPr>
              <w:pStyle w:val="Tableheading"/>
              <w:jc w:val="center"/>
              <w:rPr>
                <w:ins w:id="63" w:author="Kevin Gregory" w:date="2021-02-09T16:35:00Z"/>
                <w:lang w:val="en-GB"/>
              </w:rPr>
            </w:pPr>
            <w:ins w:id="64" w:author="Kevin Gregory" w:date="2021-02-09T16:35:00Z">
              <w:r w:rsidRPr="000E0EE2">
                <w:rPr>
                  <w:lang w:val="en-GB"/>
                </w:rPr>
                <w:t>Competence Level</w:t>
              </w:r>
            </w:ins>
          </w:p>
        </w:tc>
        <w:tc>
          <w:tcPr>
            <w:tcW w:w="1670" w:type="dxa"/>
            <w:tcMar>
              <w:top w:w="57" w:type="dxa"/>
              <w:bottom w:w="57" w:type="dxa"/>
            </w:tcMar>
          </w:tcPr>
          <w:p w14:paraId="4C85583F" w14:textId="77777777" w:rsidR="00C8676D" w:rsidRPr="000E0EE2" w:rsidRDefault="00C8676D" w:rsidP="0033385C">
            <w:pPr>
              <w:pStyle w:val="Tableheading"/>
              <w:rPr>
                <w:ins w:id="65" w:author="Kevin Gregory" w:date="2021-02-09T16:35:00Z"/>
                <w:lang w:val="en-GB"/>
              </w:rPr>
            </w:pPr>
            <w:ins w:id="66" w:author="Kevin Gregory" w:date="2021-02-09T16:35:00Z">
              <w:r w:rsidRPr="000E0EE2">
                <w:rPr>
                  <w:lang w:val="en-GB"/>
                </w:rPr>
                <w:t>Learning Outcome</w:t>
              </w:r>
            </w:ins>
          </w:p>
        </w:tc>
        <w:tc>
          <w:tcPr>
            <w:tcW w:w="2977" w:type="dxa"/>
            <w:tcMar>
              <w:top w:w="57" w:type="dxa"/>
              <w:bottom w:w="57" w:type="dxa"/>
            </w:tcMar>
            <w:vAlign w:val="center"/>
          </w:tcPr>
          <w:p w14:paraId="329757C8" w14:textId="77777777" w:rsidR="00C8676D" w:rsidRPr="000E0EE2" w:rsidRDefault="00C8676D" w:rsidP="0033385C">
            <w:pPr>
              <w:pStyle w:val="Tableheading"/>
              <w:rPr>
                <w:ins w:id="67" w:author="Kevin Gregory" w:date="2021-02-09T16:35:00Z"/>
                <w:lang w:val="en-GB"/>
              </w:rPr>
            </w:pPr>
            <w:ins w:id="68" w:author="Kevin Gregory" w:date="2021-02-09T16:35:00Z">
              <w:r w:rsidRPr="000E0EE2">
                <w:rPr>
                  <w:lang w:val="en-GB"/>
                </w:rPr>
                <w:t>Instructional Objectives</w:t>
              </w:r>
            </w:ins>
          </w:p>
        </w:tc>
        <w:tc>
          <w:tcPr>
            <w:tcW w:w="3543" w:type="dxa"/>
            <w:tcMar>
              <w:top w:w="57" w:type="dxa"/>
              <w:bottom w:w="57" w:type="dxa"/>
            </w:tcMar>
            <w:vAlign w:val="center"/>
          </w:tcPr>
          <w:p w14:paraId="730F66E6" w14:textId="77777777" w:rsidR="00C8676D" w:rsidRPr="000E0EE2" w:rsidRDefault="00C8676D" w:rsidP="0033385C">
            <w:pPr>
              <w:pStyle w:val="Tableheading"/>
              <w:rPr>
                <w:ins w:id="69" w:author="Kevin Gregory" w:date="2021-02-09T16:35:00Z"/>
                <w:lang w:val="en-GB"/>
              </w:rPr>
            </w:pPr>
            <w:ins w:id="70" w:author="Kevin Gregory" w:date="2021-02-09T16:35:00Z">
              <w:r w:rsidRPr="000E0EE2">
                <w:rPr>
                  <w:lang w:val="en-GB"/>
                </w:rPr>
                <w:t>Required skills</w:t>
              </w:r>
            </w:ins>
          </w:p>
        </w:tc>
      </w:tr>
      <w:tr w:rsidR="00C8676D" w:rsidRPr="000E0EE2" w14:paraId="46668ACB" w14:textId="77777777" w:rsidTr="0033385C">
        <w:trPr>
          <w:cantSplit/>
          <w:ins w:id="71" w:author="Kevin Gregory" w:date="2021-02-09T16:35:00Z"/>
        </w:trPr>
        <w:tc>
          <w:tcPr>
            <w:tcW w:w="1557" w:type="dxa"/>
            <w:tcMar>
              <w:top w:w="57" w:type="dxa"/>
              <w:bottom w:w="57" w:type="dxa"/>
            </w:tcMar>
            <w:vAlign w:val="center"/>
          </w:tcPr>
          <w:p w14:paraId="5554E25C" w14:textId="77777777" w:rsidR="00C8676D" w:rsidRPr="000E0EE2" w:rsidRDefault="00C8676D" w:rsidP="0033385C">
            <w:pPr>
              <w:pStyle w:val="Tabletext"/>
              <w:rPr>
                <w:ins w:id="72" w:author="Kevin Gregory" w:date="2021-02-09T16:35:00Z"/>
              </w:rPr>
            </w:pPr>
            <w:ins w:id="73" w:author="Kevin Gregory" w:date="2021-02-09T16:35:00Z">
              <w:r w:rsidRPr="000E0EE2">
                <w:t>1</w:t>
              </w:r>
            </w:ins>
          </w:p>
        </w:tc>
        <w:tc>
          <w:tcPr>
            <w:tcW w:w="1670" w:type="dxa"/>
            <w:tcMar>
              <w:top w:w="57" w:type="dxa"/>
              <w:bottom w:w="57" w:type="dxa"/>
            </w:tcMar>
            <w:vAlign w:val="center"/>
          </w:tcPr>
          <w:p w14:paraId="347CC4FB" w14:textId="77777777" w:rsidR="00C8676D" w:rsidRPr="000E0EE2" w:rsidRDefault="00C8676D" w:rsidP="0033385C">
            <w:pPr>
              <w:pStyle w:val="Tabletext"/>
              <w:rPr>
                <w:ins w:id="74" w:author="Kevin Gregory" w:date="2021-02-09T16:35:00Z"/>
              </w:rPr>
            </w:pPr>
            <w:ins w:id="75" w:author="Kevin Gregory" w:date="2021-02-09T16:35:00Z">
              <w:r w:rsidRPr="000E0EE2">
                <w:t>The conduct of routine tasks with some supervision</w:t>
              </w:r>
            </w:ins>
          </w:p>
        </w:tc>
        <w:tc>
          <w:tcPr>
            <w:tcW w:w="2977" w:type="dxa"/>
            <w:tcMar>
              <w:top w:w="57" w:type="dxa"/>
              <w:bottom w:w="57" w:type="dxa"/>
            </w:tcMar>
            <w:vAlign w:val="center"/>
          </w:tcPr>
          <w:p w14:paraId="319D97B1" w14:textId="77777777" w:rsidR="00C8676D" w:rsidRPr="000E0EE2" w:rsidRDefault="00C8676D" w:rsidP="0033385C">
            <w:pPr>
              <w:pStyle w:val="Tabletext"/>
              <w:rPr>
                <w:ins w:id="76" w:author="Kevin Gregory" w:date="2021-02-09T16:35:00Z"/>
              </w:rPr>
            </w:pPr>
            <w:ins w:id="77" w:author="Kevin Gregory" w:date="2021-02-09T16:35:00Z">
              <w:r w:rsidRPr="000E0EE2">
                <w:t xml:space="preserve">A </w:t>
              </w:r>
              <w:r w:rsidRPr="000E0EE2">
                <w:rPr>
                  <w:b/>
                </w:rPr>
                <w:t>basic</w:t>
              </w:r>
              <w:r w:rsidRPr="000E0EE2">
                <w:t xml:space="preserve"> understanding of facts and principles </w:t>
              </w:r>
            </w:ins>
          </w:p>
        </w:tc>
        <w:tc>
          <w:tcPr>
            <w:tcW w:w="3543" w:type="dxa"/>
            <w:tcMar>
              <w:top w:w="57" w:type="dxa"/>
              <w:bottom w:w="57" w:type="dxa"/>
            </w:tcMar>
            <w:vAlign w:val="center"/>
          </w:tcPr>
          <w:p w14:paraId="05D13839" w14:textId="77777777" w:rsidR="00C8676D" w:rsidRPr="000E0EE2" w:rsidRDefault="00C8676D" w:rsidP="0033385C">
            <w:pPr>
              <w:pStyle w:val="Tabletext"/>
              <w:rPr>
                <w:ins w:id="78" w:author="Kevin Gregory" w:date="2021-02-09T16:35:00Z"/>
              </w:rPr>
            </w:pPr>
            <w:ins w:id="79" w:author="Kevin Gregory" w:date="2021-02-09T16:35:00Z">
              <w:r w:rsidRPr="000E0EE2">
                <w:t>First stage in acquiring competency of a complex skill.  Appropriate responses are identified through trial and error</w:t>
              </w:r>
            </w:ins>
          </w:p>
        </w:tc>
      </w:tr>
      <w:tr w:rsidR="00C8676D" w:rsidRPr="000E0EE2" w14:paraId="66D9C8BC" w14:textId="77777777" w:rsidTr="0033385C">
        <w:trPr>
          <w:cantSplit/>
          <w:ins w:id="80" w:author="Kevin Gregory" w:date="2021-02-09T16:35:00Z"/>
        </w:trPr>
        <w:tc>
          <w:tcPr>
            <w:tcW w:w="1557" w:type="dxa"/>
            <w:tcMar>
              <w:top w:w="57" w:type="dxa"/>
              <w:bottom w:w="57" w:type="dxa"/>
            </w:tcMar>
            <w:vAlign w:val="center"/>
          </w:tcPr>
          <w:p w14:paraId="66E76E67" w14:textId="77777777" w:rsidR="00C8676D" w:rsidRPr="000E0EE2" w:rsidRDefault="00C8676D" w:rsidP="0033385C">
            <w:pPr>
              <w:pStyle w:val="Tabletext"/>
              <w:rPr>
                <w:ins w:id="81" w:author="Kevin Gregory" w:date="2021-02-09T16:35:00Z"/>
              </w:rPr>
            </w:pPr>
            <w:ins w:id="82" w:author="Kevin Gregory" w:date="2021-02-09T16:35:00Z">
              <w:r w:rsidRPr="000E0EE2">
                <w:t>2</w:t>
              </w:r>
            </w:ins>
          </w:p>
        </w:tc>
        <w:tc>
          <w:tcPr>
            <w:tcW w:w="1670" w:type="dxa"/>
            <w:tcMar>
              <w:top w:w="57" w:type="dxa"/>
              <w:bottom w:w="57" w:type="dxa"/>
            </w:tcMar>
            <w:vAlign w:val="center"/>
          </w:tcPr>
          <w:p w14:paraId="57834B65" w14:textId="77777777" w:rsidR="00C8676D" w:rsidRPr="000E0EE2" w:rsidRDefault="00C8676D" w:rsidP="0033385C">
            <w:pPr>
              <w:pStyle w:val="Tabletext"/>
              <w:rPr>
                <w:ins w:id="83" w:author="Kevin Gregory" w:date="2021-02-09T16:35:00Z"/>
              </w:rPr>
            </w:pPr>
            <w:ins w:id="84" w:author="Kevin Gregory" w:date="2021-02-09T16:35:00Z">
              <w:r w:rsidRPr="000E0EE2">
                <w:t>The conduct of routine tasks unsupervised and some more complex tasks under guidance</w:t>
              </w:r>
            </w:ins>
          </w:p>
        </w:tc>
        <w:tc>
          <w:tcPr>
            <w:tcW w:w="2977" w:type="dxa"/>
            <w:tcMar>
              <w:top w:w="57" w:type="dxa"/>
              <w:bottom w:w="57" w:type="dxa"/>
            </w:tcMar>
            <w:vAlign w:val="center"/>
          </w:tcPr>
          <w:p w14:paraId="62F043B2" w14:textId="77777777" w:rsidR="00C8676D" w:rsidRPr="000E0EE2" w:rsidRDefault="00C8676D" w:rsidP="0033385C">
            <w:pPr>
              <w:pStyle w:val="Tabletext"/>
              <w:rPr>
                <w:ins w:id="85" w:author="Kevin Gregory" w:date="2021-02-09T16:35:00Z"/>
              </w:rPr>
            </w:pPr>
            <w:ins w:id="86" w:author="Kevin Gregory" w:date="2021-02-09T16:35:00Z">
              <w:r w:rsidRPr="000E0EE2">
                <w:t xml:space="preserve">A </w:t>
              </w:r>
              <w:r w:rsidRPr="000E0EE2">
                <w:rPr>
                  <w:b/>
                </w:rPr>
                <w:t>satisfactory</w:t>
              </w:r>
              <w:r w:rsidRPr="000E0EE2">
                <w:t xml:space="preserve"> understanding of theoretical concepts and principles so that they can be applied in practice</w:t>
              </w:r>
            </w:ins>
          </w:p>
        </w:tc>
        <w:tc>
          <w:tcPr>
            <w:tcW w:w="3543" w:type="dxa"/>
            <w:tcMar>
              <w:top w:w="57" w:type="dxa"/>
              <w:bottom w:w="57" w:type="dxa"/>
            </w:tcMar>
            <w:vAlign w:val="center"/>
          </w:tcPr>
          <w:p w14:paraId="3661F3FC" w14:textId="77777777" w:rsidR="00C8676D" w:rsidRPr="000E0EE2" w:rsidRDefault="00C8676D" w:rsidP="0033385C">
            <w:pPr>
              <w:pStyle w:val="Tabletext"/>
              <w:rPr>
                <w:ins w:id="87" w:author="Kevin Gregory" w:date="2021-02-09T16:35:00Z"/>
              </w:rPr>
            </w:pPr>
            <w:ins w:id="88" w:author="Kevin Gregory" w:date="2021-02-09T16:35:00Z">
              <w:r w:rsidRPr="000E0EE2">
                <w:t>Correctly acquired responses have become habitual.  Actions can be performed confidently and efficiently</w:t>
              </w:r>
            </w:ins>
          </w:p>
        </w:tc>
      </w:tr>
    </w:tbl>
    <w:p w14:paraId="1D5A2012" w14:textId="77777777" w:rsidR="00C8676D" w:rsidRPr="00DC204E" w:rsidRDefault="00C8676D" w:rsidP="00465491">
      <w:pPr>
        <w:pStyle w:val="BodyText"/>
      </w:pPr>
    </w:p>
    <w:p w14:paraId="19D551AA" w14:textId="24A3EAA9" w:rsidR="00A03913" w:rsidRPr="00DC204E" w:rsidRDefault="000764FD" w:rsidP="00A03913">
      <w:pPr>
        <w:pStyle w:val="Heading1"/>
      </w:pPr>
      <w:bookmarkStart w:id="89" w:name="_Toc449012676"/>
      <w:r w:rsidRPr="00DC204E">
        <w:t>TEACHING MODULES</w:t>
      </w:r>
      <w:bookmarkEnd w:id="89"/>
    </w:p>
    <w:p w14:paraId="27AAA04E" w14:textId="77777777" w:rsidR="00A03913" w:rsidRPr="00DC204E" w:rsidRDefault="00A03913" w:rsidP="00A03913">
      <w:pPr>
        <w:pStyle w:val="Heading1separatationline"/>
        <w:rPr>
          <w:sz w:val="28"/>
          <w:szCs w:val="28"/>
        </w:rPr>
      </w:pPr>
    </w:p>
    <w:p w14:paraId="67BE880D" w14:textId="314AA116" w:rsidR="00A03913" w:rsidRPr="00DC204E" w:rsidRDefault="000764FD" w:rsidP="000764FD">
      <w:pPr>
        <w:pStyle w:val="Tablecaption"/>
        <w:jc w:val="center"/>
      </w:pPr>
      <w:bookmarkStart w:id="90" w:name="_Toc449012702"/>
      <w:r w:rsidRPr="00DC204E">
        <w:t>Table of teaching modules</w:t>
      </w:r>
      <w:bookmarkEnd w:id="90"/>
    </w:p>
    <w:tbl>
      <w:tblPr>
        <w:tblW w:w="8949" w:type="dxa"/>
        <w:jc w:val="center"/>
        <w:tblLayout w:type="fixed"/>
        <w:tblLook w:val="0000" w:firstRow="0" w:lastRow="0" w:firstColumn="0" w:lastColumn="0" w:noHBand="0" w:noVBand="0"/>
      </w:tblPr>
      <w:tblGrid>
        <w:gridCol w:w="3124"/>
        <w:gridCol w:w="1126"/>
        <w:gridCol w:w="4699"/>
      </w:tblGrid>
      <w:tr w:rsidR="000764FD" w:rsidRPr="00DC204E" w14:paraId="5A05F8AE" w14:textId="77777777" w:rsidTr="000764FD">
        <w:trPr>
          <w:trHeight w:val="557"/>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6B9EF43D" w14:textId="77777777" w:rsidR="000764FD" w:rsidRPr="00DC204E" w:rsidRDefault="000764FD" w:rsidP="000764FD">
            <w:pPr>
              <w:pStyle w:val="Tableheading"/>
              <w:rPr>
                <w:lang w:val="en-GB"/>
              </w:rPr>
            </w:pPr>
            <w:r w:rsidRPr="00DC204E">
              <w:rPr>
                <w:lang w:val="en-GB"/>
              </w:rPr>
              <w:t>Module Title</w:t>
            </w:r>
          </w:p>
        </w:tc>
        <w:tc>
          <w:tcPr>
            <w:tcW w:w="1126" w:type="dxa"/>
            <w:tcBorders>
              <w:top w:val="single" w:sz="6" w:space="0" w:color="000000"/>
              <w:left w:val="single" w:sz="4" w:space="0" w:color="000000"/>
              <w:bottom w:val="single" w:sz="4" w:space="0" w:color="000000"/>
              <w:right w:val="single" w:sz="4" w:space="0" w:color="000000"/>
            </w:tcBorders>
          </w:tcPr>
          <w:p w14:paraId="4C0CC597" w14:textId="77777777" w:rsidR="000764FD" w:rsidRPr="00DC204E" w:rsidRDefault="000764FD" w:rsidP="000764FD">
            <w:pPr>
              <w:pStyle w:val="Tableheading"/>
              <w:jc w:val="center"/>
              <w:rPr>
                <w:lang w:val="en-GB"/>
              </w:rPr>
            </w:pPr>
            <w:r w:rsidRPr="00DC204E">
              <w:rPr>
                <w:lang w:val="en-GB"/>
              </w:rPr>
              <w:t>Time in hours</w:t>
            </w:r>
          </w:p>
        </w:tc>
        <w:tc>
          <w:tcPr>
            <w:tcW w:w="4699" w:type="dxa"/>
            <w:tcBorders>
              <w:top w:val="single" w:sz="6" w:space="0" w:color="000000"/>
              <w:left w:val="single" w:sz="4" w:space="0" w:color="000000"/>
              <w:bottom w:val="single" w:sz="4" w:space="0" w:color="000000"/>
              <w:right w:val="single" w:sz="4" w:space="0" w:color="000000"/>
            </w:tcBorders>
            <w:vAlign w:val="center"/>
          </w:tcPr>
          <w:p w14:paraId="21050E65" w14:textId="77777777" w:rsidR="000764FD" w:rsidRPr="00DC204E" w:rsidRDefault="000764FD" w:rsidP="000764FD">
            <w:pPr>
              <w:pStyle w:val="Tableheading"/>
              <w:rPr>
                <w:lang w:val="en-GB"/>
              </w:rPr>
            </w:pPr>
            <w:r w:rsidRPr="00DC204E">
              <w:rPr>
                <w:lang w:val="en-GB"/>
              </w:rPr>
              <w:t>Overview</w:t>
            </w:r>
          </w:p>
        </w:tc>
      </w:tr>
      <w:tr w:rsidR="000764FD" w:rsidRPr="00DC204E" w14:paraId="76FBE96C" w14:textId="77777777" w:rsidTr="000764FD">
        <w:trPr>
          <w:trHeight w:val="566"/>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322209B2" w14:textId="77777777" w:rsidR="000764FD" w:rsidRPr="00DC204E" w:rsidRDefault="000764FD" w:rsidP="000764FD">
            <w:pPr>
              <w:pStyle w:val="Tabletext"/>
            </w:pPr>
            <w:r w:rsidRPr="00DC204E">
              <w:lastRenderedPageBreak/>
              <w:t>Buoy cleaning equipment</w:t>
            </w:r>
          </w:p>
        </w:tc>
        <w:tc>
          <w:tcPr>
            <w:tcW w:w="1126" w:type="dxa"/>
            <w:tcBorders>
              <w:top w:val="single" w:sz="6" w:space="0" w:color="000000"/>
              <w:left w:val="single" w:sz="4" w:space="0" w:color="000000"/>
              <w:bottom w:val="single" w:sz="4" w:space="0" w:color="000000"/>
              <w:right w:val="single" w:sz="4" w:space="0" w:color="000000"/>
            </w:tcBorders>
            <w:vAlign w:val="center"/>
          </w:tcPr>
          <w:p w14:paraId="5EDACD60" w14:textId="77777777" w:rsidR="000764FD" w:rsidRPr="00DC204E" w:rsidRDefault="000764FD" w:rsidP="000764FD">
            <w:pPr>
              <w:pStyle w:val="Tabletext"/>
              <w:jc w:val="right"/>
            </w:pPr>
            <w:r w:rsidRPr="00DC204E">
              <w:t>1.5</w:t>
            </w:r>
          </w:p>
        </w:tc>
        <w:tc>
          <w:tcPr>
            <w:tcW w:w="4699" w:type="dxa"/>
            <w:tcBorders>
              <w:top w:val="single" w:sz="6" w:space="0" w:color="000000"/>
              <w:left w:val="single" w:sz="4" w:space="0" w:color="000000"/>
              <w:bottom w:val="single" w:sz="4" w:space="0" w:color="000000"/>
              <w:right w:val="single" w:sz="4" w:space="0" w:color="000000"/>
            </w:tcBorders>
            <w:vAlign w:val="center"/>
          </w:tcPr>
          <w:p w14:paraId="0B05C24E" w14:textId="1519F550" w:rsidR="000764FD" w:rsidRPr="00DC204E" w:rsidRDefault="000764FD" w:rsidP="000764FD">
            <w:pPr>
              <w:pStyle w:val="Tabletext"/>
            </w:pPr>
            <w:r w:rsidRPr="00DC204E">
              <w:t xml:space="preserve">This module describes the equipment required for cleaning a </w:t>
            </w:r>
            <w:proofErr w:type="gramStart"/>
            <w:r w:rsidRPr="00DC204E">
              <w:t>marine aids</w:t>
            </w:r>
            <w:proofErr w:type="gramEnd"/>
            <w:r w:rsidRPr="00DC204E">
              <w:t xml:space="preserve"> to navigation</w:t>
            </w:r>
            <w:ins w:id="91" w:author="Kevin Gregory" w:date="2021-02-09T16:37:00Z">
              <w:r w:rsidR="00C8676D">
                <w:t xml:space="preserve"> (</w:t>
              </w:r>
              <w:proofErr w:type="spellStart"/>
              <w:r w:rsidR="00C8676D">
                <w:t>AtoN</w:t>
              </w:r>
              <w:proofErr w:type="spellEnd"/>
              <w:r w:rsidR="00C8676D">
                <w:t>)</w:t>
              </w:r>
            </w:ins>
            <w:r w:rsidRPr="00DC204E">
              <w:t xml:space="preserve"> floating mark (buoy) </w:t>
            </w:r>
          </w:p>
        </w:tc>
      </w:tr>
      <w:tr w:rsidR="000764FD" w:rsidRPr="00DC204E" w14:paraId="2DDBE599" w14:textId="77777777" w:rsidTr="000764FD">
        <w:trPr>
          <w:trHeight w:val="54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3936D231" w14:textId="77777777" w:rsidR="000764FD" w:rsidRPr="00DC204E" w:rsidRDefault="000764FD" w:rsidP="000764FD">
            <w:pPr>
              <w:pStyle w:val="Tabletext"/>
            </w:pPr>
            <w:r w:rsidRPr="00DC204E">
              <w:t>Planning for buoy cleaning</w:t>
            </w:r>
          </w:p>
        </w:tc>
        <w:tc>
          <w:tcPr>
            <w:tcW w:w="1126" w:type="dxa"/>
            <w:tcBorders>
              <w:top w:val="single" w:sz="4" w:space="0" w:color="000000"/>
              <w:left w:val="single" w:sz="4" w:space="0" w:color="000000"/>
              <w:bottom w:val="single" w:sz="4" w:space="0" w:color="000000"/>
              <w:right w:val="single" w:sz="4" w:space="0" w:color="000000"/>
            </w:tcBorders>
            <w:vAlign w:val="center"/>
          </w:tcPr>
          <w:p w14:paraId="072A6251" w14:textId="77777777" w:rsidR="000764FD" w:rsidRPr="00DC204E" w:rsidRDefault="000764FD" w:rsidP="000764FD">
            <w:pPr>
              <w:pStyle w:val="Tabletext"/>
              <w:jc w:val="right"/>
            </w:pPr>
            <w:r w:rsidRPr="00DC204E">
              <w:t>1.5</w:t>
            </w:r>
          </w:p>
        </w:tc>
        <w:tc>
          <w:tcPr>
            <w:tcW w:w="4699" w:type="dxa"/>
            <w:tcBorders>
              <w:top w:val="single" w:sz="4" w:space="0" w:color="000000"/>
              <w:left w:val="single" w:sz="4" w:space="0" w:color="000000"/>
              <w:bottom w:val="single" w:sz="4" w:space="0" w:color="000000"/>
              <w:right w:val="single" w:sz="4" w:space="0" w:color="000000"/>
            </w:tcBorders>
            <w:vAlign w:val="center"/>
          </w:tcPr>
          <w:p w14:paraId="000A7FF7" w14:textId="77777777" w:rsidR="000764FD" w:rsidRPr="00DC204E" w:rsidRDefault="000764FD" w:rsidP="000764FD">
            <w:pPr>
              <w:pStyle w:val="Tabletext"/>
            </w:pPr>
            <w:r w:rsidRPr="00DC204E">
              <w:t xml:space="preserve">This module describes the plan for cleaning buoys on station </w:t>
            </w:r>
          </w:p>
        </w:tc>
      </w:tr>
      <w:tr w:rsidR="000764FD" w:rsidRPr="00DC204E" w14:paraId="344BEF4E" w14:textId="77777777" w:rsidTr="000764FD">
        <w:trPr>
          <w:trHeight w:val="611"/>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6803E144" w14:textId="77777777" w:rsidR="000764FD" w:rsidRPr="00DC204E" w:rsidRDefault="000764FD" w:rsidP="000764FD">
            <w:pPr>
              <w:pStyle w:val="Tabletext"/>
            </w:pPr>
            <w:r w:rsidRPr="00DC204E">
              <w:t>Cleaning Different Types of Buoys</w:t>
            </w:r>
          </w:p>
        </w:tc>
        <w:tc>
          <w:tcPr>
            <w:tcW w:w="1126" w:type="dxa"/>
            <w:tcBorders>
              <w:top w:val="single" w:sz="4" w:space="0" w:color="000000"/>
              <w:left w:val="single" w:sz="4" w:space="0" w:color="000000"/>
              <w:bottom w:val="single" w:sz="4" w:space="0" w:color="000000"/>
              <w:right w:val="single" w:sz="4" w:space="0" w:color="000000"/>
            </w:tcBorders>
            <w:vAlign w:val="center"/>
          </w:tcPr>
          <w:p w14:paraId="77E5EE80" w14:textId="77777777" w:rsidR="000764FD" w:rsidRPr="00DC204E" w:rsidRDefault="000764FD" w:rsidP="000764FD">
            <w:pPr>
              <w:pStyle w:val="Tabletext"/>
              <w:jc w:val="right"/>
            </w:pPr>
            <w:r w:rsidRPr="00DC204E">
              <w:t>1.5</w:t>
            </w:r>
          </w:p>
        </w:tc>
        <w:tc>
          <w:tcPr>
            <w:tcW w:w="4699" w:type="dxa"/>
            <w:tcBorders>
              <w:top w:val="single" w:sz="4" w:space="0" w:color="000000"/>
              <w:left w:val="single" w:sz="4" w:space="0" w:color="000000"/>
              <w:bottom w:val="single" w:sz="4" w:space="0" w:color="000000"/>
              <w:right w:val="single" w:sz="4" w:space="0" w:color="000000"/>
            </w:tcBorders>
            <w:vAlign w:val="center"/>
          </w:tcPr>
          <w:p w14:paraId="4AFBADEB" w14:textId="77777777" w:rsidR="000764FD" w:rsidRPr="00DC204E" w:rsidRDefault="000764FD" w:rsidP="000764FD">
            <w:pPr>
              <w:pStyle w:val="Tabletext"/>
              <w:rPr>
                <w:rFonts w:cs="Arial"/>
              </w:rPr>
            </w:pPr>
            <w:r w:rsidRPr="00DC204E">
              <w:t>This module describes how to clean different types of buoys</w:t>
            </w:r>
          </w:p>
        </w:tc>
      </w:tr>
      <w:tr w:rsidR="000764FD" w:rsidRPr="00DC204E" w14:paraId="120373E1" w14:textId="77777777" w:rsidTr="000764FD">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6028627E" w14:textId="77777777" w:rsidR="000764FD" w:rsidRPr="00DC204E" w:rsidRDefault="000764FD" w:rsidP="000764FD">
            <w:pPr>
              <w:pStyle w:val="Tabletext"/>
            </w:pPr>
            <w:r w:rsidRPr="00DC204E">
              <w:t>Cleaning a buoy</w:t>
            </w:r>
          </w:p>
        </w:tc>
        <w:tc>
          <w:tcPr>
            <w:tcW w:w="1126" w:type="dxa"/>
            <w:tcBorders>
              <w:top w:val="single" w:sz="4" w:space="0" w:color="000000"/>
              <w:left w:val="single" w:sz="4" w:space="0" w:color="000000"/>
              <w:bottom w:val="single" w:sz="4" w:space="0" w:color="000000"/>
              <w:right w:val="single" w:sz="4" w:space="0" w:color="000000"/>
            </w:tcBorders>
            <w:vAlign w:val="center"/>
          </w:tcPr>
          <w:p w14:paraId="08576FD7" w14:textId="77777777" w:rsidR="000764FD" w:rsidRPr="00DC204E" w:rsidRDefault="000764FD" w:rsidP="000764FD">
            <w:pPr>
              <w:pStyle w:val="Tabletext"/>
              <w:jc w:val="right"/>
            </w:pPr>
            <w:r w:rsidRPr="00DC204E">
              <w:t>2.0</w:t>
            </w:r>
          </w:p>
        </w:tc>
        <w:tc>
          <w:tcPr>
            <w:tcW w:w="4699" w:type="dxa"/>
            <w:tcBorders>
              <w:top w:val="single" w:sz="4" w:space="0" w:color="000000"/>
              <w:left w:val="single" w:sz="4" w:space="0" w:color="000000"/>
              <w:bottom w:val="single" w:sz="4" w:space="0" w:color="000000"/>
              <w:right w:val="single" w:sz="4" w:space="0" w:color="000000"/>
            </w:tcBorders>
            <w:vAlign w:val="center"/>
          </w:tcPr>
          <w:p w14:paraId="1D6A4C72" w14:textId="77777777" w:rsidR="000764FD" w:rsidRPr="00DC204E" w:rsidRDefault="000764FD" w:rsidP="000764FD">
            <w:pPr>
              <w:pStyle w:val="Tabletext"/>
              <w:rPr>
                <w:rFonts w:ascii="Arial" w:hAnsi="Arial" w:cs="Arial"/>
              </w:rPr>
            </w:pPr>
            <w:r w:rsidRPr="00C8676D">
              <w:rPr>
                <w:rPrChange w:id="92" w:author="Kevin Gregory" w:date="2021-02-09T16:36:00Z">
                  <w:rPr>
                    <w:rFonts w:asciiTheme="minorBidi" w:hAnsiTheme="minorBidi"/>
                    <w:color w:val="000000"/>
                  </w:rPr>
                </w:rPrChange>
              </w:rPr>
              <w:t>This Module describes how marine growth, dust, corrosion and bird droppings are cleaned from a buoy</w:t>
            </w:r>
            <w:r w:rsidRPr="00DC204E">
              <w:rPr>
                <w:rFonts w:asciiTheme="minorBidi" w:hAnsiTheme="minorBidi"/>
                <w:color w:val="000000"/>
              </w:rPr>
              <w:t xml:space="preserve"> </w:t>
            </w:r>
          </w:p>
        </w:tc>
      </w:tr>
      <w:tr w:rsidR="000764FD" w:rsidRPr="00DC204E" w14:paraId="4ED9AAA3" w14:textId="77777777" w:rsidTr="000764FD">
        <w:trPr>
          <w:trHeight w:val="575"/>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298136A3" w14:textId="77777777" w:rsidR="000764FD" w:rsidRPr="00DC204E" w:rsidRDefault="000764FD" w:rsidP="000764FD">
            <w:pPr>
              <w:pStyle w:val="Tabletext"/>
            </w:pPr>
            <w:r w:rsidRPr="00DC204E">
              <w:t>Site visit - attending a buoy cleaning operation</w:t>
            </w:r>
          </w:p>
        </w:tc>
        <w:tc>
          <w:tcPr>
            <w:tcW w:w="1126" w:type="dxa"/>
            <w:tcBorders>
              <w:top w:val="single" w:sz="4" w:space="0" w:color="000000"/>
              <w:left w:val="single" w:sz="4" w:space="0" w:color="000000"/>
              <w:bottom w:val="single" w:sz="4" w:space="0" w:color="000000"/>
              <w:right w:val="single" w:sz="4" w:space="0" w:color="000000"/>
            </w:tcBorders>
            <w:vAlign w:val="center"/>
          </w:tcPr>
          <w:p w14:paraId="5D19D205" w14:textId="77777777" w:rsidR="000764FD" w:rsidRPr="00DC204E" w:rsidRDefault="000764FD" w:rsidP="000764FD">
            <w:pPr>
              <w:pStyle w:val="Tabletext"/>
              <w:jc w:val="right"/>
            </w:pPr>
            <w:r w:rsidRPr="00DC204E">
              <w:t>4.0</w:t>
            </w:r>
          </w:p>
        </w:tc>
        <w:tc>
          <w:tcPr>
            <w:tcW w:w="4699" w:type="dxa"/>
            <w:tcBorders>
              <w:top w:val="single" w:sz="4" w:space="0" w:color="000000"/>
              <w:left w:val="single" w:sz="4" w:space="0" w:color="000000"/>
              <w:bottom w:val="single" w:sz="4" w:space="0" w:color="000000"/>
              <w:right w:val="single" w:sz="4" w:space="0" w:color="000000"/>
            </w:tcBorders>
            <w:vAlign w:val="center"/>
          </w:tcPr>
          <w:p w14:paraId="429AFC9B" w14:textId="77777777" w:rsidR="000764FD" w:rsidRPr="00DC204E" w:rsidRDefault="000764FD" w:rsidP="000764FD">
            <w:pPr>
              <w:pStyle w:val="Tabletext"/>
              <w:rPr>
                <w:rFonts w:cs="Arial"/>
              </w:rPr>
            </w:pPr>
            <w:r w:rsidRPr="00DC204E">
              <w:rPr>
                <w:rFonts w:cs="Arial"/>
              </w:rPr>
              <w:t>To attend a buoy cleaning operation in the field.</w:t>
            </w:r>
          </w:p>
        </w:tc>
      </w:tr>
      <w:tr w:rsidR="000764FD" w:rsidRPr="00DC204E" w14:paraId="57251F61" w14:textId="77777777" w:rsidTr="000764FD">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0F741160" w14:textId="77777777" w:rsidR="000764FD" w:rsidRPr="00DC204E" w:rsidRDefault="000764FD" w:rsidP="000764FD">
            <w:pPr>
              <w:pStyle w:val="Tabletext"/>
            </w:pPr>
            <w:r w:rsidRPr="00DC204E">
              <w:t>Evaluation</w:t>
            </w:r>
          </w:p>
        </w:tc>
        <w:tc>
          <w:tcPr>
            <w:tcW w:w="1126" w:type="dxa"/>
            <w:tcBorders>
              <w:top w:val="single" w:sz="4" w:space="0" w:color="000000"/>
              <w:left w:val="single" w:sz="4" w:space="0" w:color="000000"/>
              <w:bottom w:val="single" w:sz="4" w:space="0" w:color="000000"/>
              <w:right w:val="single" w:sz="4" w:space="0" w:color="000000"/>
            </w:tcBorders>
            <w:vAlign w:val="center"/>
          </w:tcPr>
          <w:p w14:paraId="72CB4166" w14:textId="2E3B6615" w:rsidR="000764FD" w:rsidRPr="00DC204E" w:rsidRDefault="000764FD" w:rsidP="000764FD">
            <w:pPr>
              <w:pStyle w:val="Tabletext"/>
              <w:jc w:val="right"/>
            </w:pPr>
            <w:r w:rsidRPr="00DC204E">
              <w:t>1.0</w:t>
            </w:r>
          </w:p>
        </w:tc>
        <w:tc>
          <w:tcPr>
            <w:tcW w:w="4699" w:type="dxa"/>
            <w:tcBorders>
              <w:top w:val="single" w:sz="4" w:space="0" w:color="000000"/>
              <w:left w:val="single" w:sz="4" w:space="0" w:color="000000"/>
              <w:bottom w:val="single" w:sz="4" w:space="0" w:color="000000"/>
              <w:right w:val="single" w:sz="4" w:space="0" w:color="000000"/>
            </w:tcBorders>
            <w:vAlign w:val="center"/>
          </w:tcPr>
          <w:p w14:paraId="7A98E8BA" w14:textId="77777777" w:rsidR="000764FD" w:rsidRPr="00DC204E" w:rsidRDefault="000764FD" w:rsidP="000764FD">
            <w:pPr>
              <w:pStyle w:val="Tabletext"/>
              <w:rPr>
                <w:color w:val="auto"/>
              </w:rPr>
            </w:pPr>
          </w:p>
        </w:tc>
      </w:tr>
      <w:tr w:rsidR="000764FD" w:rsidRPr="00DC204E" w14:paraId="4158884C" w14:textId="77777777" w:rsidTr="000764FD">
        <w:trPr>
          <w:trHeight w:val="280"/>
          <w:jc w:val="center"/>
        </w:trPr>
        <w:tc>
          <w:tcPr>
            <w:tcW w:w="3124" w:type="dxa"/>
            <w:tcBorders>
              <w:top w:val="single" w:sz="4" w:space="0" w:color="000000"/>
              <w:left w:val="single" w:sz="4" w:space="0" w:color="000000"/>
              <w:bottom w:val="single" w:sz="6" w:space="0" w:color="000000"/>
              <w:right w:val="single" w:sz="4" w:space="0" w:color="000000"/>
            </w:tcBorders>
            <w:vAlign w:val="center"/>
          </w:tcPr>
          <w:p w14:paraId="4631B729" w14:textId="7C71A106" w:rsidR="000764FD" w:rsidRPr="00DC204E" w:rsidRDefault="000764FD" w:rsidP="000764FD">
            <w:pPr>
              <w:pStyle w:val="Tabletext"/>
            </w:pPr>
            <w:r w:rsidRPr="00DC204E">
              <w:rPr>
                <w:b/>
                <w:bCs/>
              </w:rPr>
              <w:t>Total Hours:</w:t>
            </w:r>
          </w:p>
        </w:tc>
        <w:tc>
          <w:tcPr>
            <w:tcW w:w="1126" w:type="dxa"/>
            <w:tcBorders>
              <w:top w:val="single" w:sz="4" w:space="0" w:color="000000"/>
              <w:left w:val="single" w:sz="4" w:space="0" w:color="000000"/>
              <w:bottom w:val="single" w:sz="6" w:space="0" w:color="000000"/>
              <w:right w:val="single" w:sz="4" w:space="0" w:color="000000"/>
            </w:tcBorders>
            <w:vAlign w:val="center"/>
          </w:tcPr>
          <w:p w14:paraId="7C4C8173" w14:textId="77777777" w:rsidR="000764FD" w:rsidRPr="00DC204E" w:rsidRDefault="000764FD" w:rsidP="000764FD">
            <w:pPr>
              <w:pStyle w:val="Tabletext"/>
              <w:jc w:val="right"/>
              <w:rPr>
                <w:b/>
              </w:rPr>
            </w:pPr>
            <w:r w:rsidRPr="00DC204E">
              <w:rPr>
                <w:b/>
              </w:rPr>
              <w:t>11.5</w:t>
            </w:r>
          </w:p>
        </w:tc>
        <w:tc>
          <w:tcPr>
            <w:tcW w:w="4699" w:type="dxa"/>
            <w:tcBorders>
              <w:top w:val="single" w:sz="4" w:space="0" w:color="000000"/>
              <w:left w:val="single" w:sz="4" w:space="0" w:color="000000"/>
              <w:bottom w:val="single" w:sz="6" w:space="0" w:color="000000"/>
              <w:right w:val="single" w:sz="4" w:space="0" w:color="000000"/>
            </w:tcBorders>
            <w:vAlign w:val="center"/>
          </w:tcPr>
          <w:p w14:paraId="1E0F05A7" w14:textId="4A44077A" w:rsidR="000764FD" w:rsidRPr="0077373B" w:rsidRDefault="00DC204E" w:rsidP="000764FD">
            <w:pPr>
              <w:pStyle w:val="Tabletext"/>
              <w:rPr>
                <w:color w:val="auto"/>
              </w:rPr>
            </w:pPr>
            <w:r w:rsidRPr="0077373B">
              <w:rPr>
                <w:color w:val="auto"/>
              </w:rPr>
              <w:t>2</w:t>
            </w:r>
            <w:r w:rsidR="000764FD" w:rsidRPr="0077373B">
              <w:rPr>
                <w:color w:val="auto"/>
              </w:rPr>
              <w:t xml:space="preserve"> day</w:t>
            </w:r>
            <w:r w:rsidR="0077373B" w:rsidRPr="0077373B">
              <w:rPr>
                <w:color w:val="auto"/>
              </w:rPr>
              <w:t xml:space="preserve"> course</w:t>
            </w:r>
          </w:p>
        </w:tc>
      </w:tr>
    </w:tbl>
    <w:p w14:paraId="3F6E1BFA" w14:textId="77777777" w:rsidR="000764FD" w:rsidRPr="00DC204E" w:rsidRDefault="000764FD" w:rsidP="000764FD">
      <w:pPr>
        <w:pStyle w:val="BodyText"/>
        <w:jc w:val="center"/>
      </w:pPr>
    </w:p>
    <w:p w14:paraId="2D82AECD" w14:textId="77777777" w:rsidR="000764FD" w:rsidRPr="00DC204E" w:rsidRDefault="000764FD">
      <w:pPr>
        <w:spacing w:after="200" w:line="276" w:lineRule="auto"/>
        <w:rPr>
          <w:rFonts w:asciiTheme="majorHAnsi" w:eastAsiaTheme="majorEastAsia" w:hAnsiTheme="majorHAnsi" w:cstheme="majorBidi"/>
          <w:b/>
          <w:bCs/>
          <w:caps/>
          <w:color w:val="00AFAA"/>
          <w:sz w:val="28"/>
          <w:szCs w:val="24"/>
        </w:rPr>
      </w:pPr>
      <w:r w:rsidRPr="00DC204E">
        <w:br w:type="page"/>
      </w:r>
    </w:p>
    <w:p w14:paraId="137638C3" w14:textId="01A4E21A" w:rsidR="00A03913" w:rsidRPr="00DC204E" w:rsidRDefault="000764FD" w:rsidP="00A03913">
      <w:pPr>
        <w:pStyle w:val="Heading1"/>
      </w:pPr>
      <w:bookmarkStart w:id="93" w:name="_Toc449012677"/>
      <w:r w:rsidRPr="00DC204E">
        <w:lastRenderedPageBreak/>
        <w:t>SPECIFIC COURSE RELATED TEACHING AIDS</w:t>
      </w:r>
      <w:bookmarkEnd w:id="93"/>
    </w:p>
    <w:p w14:paraId="396C42BE" w14:textId="77777777" w:rsidR="00A03913" w:rsidRPr="00DC204E" w:rsidRDefault="00A03913" w:rsidP="00A03913">
      <w:pPr>
        <w:pStyle w:val="Heading2separationline"/>
        <w:rPr>
          <w:sz w:val="24"/>
          <w:szCs w:val="24"/>
        </w:rPr>
      </w:pPr>
    </w:p>
    <w:p w14:paraId="039396B2" w14:textId="614F41FB" w:rsidR="000764FD" w:rsidRPr="00DC204E" w:rsidRDefault="000764FD" w:rsidP="006A4E11">
      <w:pPr>
        <w:pStyle w:val="List1"/>
      </w:pPr>
      <w:r w:rsidRPr="00DC204E">
        <w:t xml:space="preserve">This course involves both theoretical classroom instruction and practical instruction in the field. Classrooms should be equipped with </w:t>
      </w:r>
      <w:del w:id="94" w:author="Kevin Gregory" w:date="2021-02-09T16:36:00Z">
        <w:r w:rsidRPr="00DC204E" w:rsidDel="00C8676D">
          <w:delText>blackboards, whiteboards, and overhead projectors</w:delText>
        </w:r>
      </w:del>
      <w:ins w:id="95" w:author="Kevin Gregory" w:date="2021-02-09T16:36:00Z">
        <w:r w:rsidR="00C8676D">
          <w:t>appropriate teaching aids</w:t>
        </w:r>
      </w:ins>
      <w:r w:rsidRPr="00DC204E">
        <w:t xml:space="preserve"> to enable presentation of the subject matter.</w:t>
      </w:r>
    </w:p>
    <w:p w14:paraId="5008E02A" w14:textId="77777777" w:rsidR="000764FD" w:rsidRPr="00DC204E" w:rsidRDefault="000764FD" w:rsidP="006A4E11">
      <w:pPr>
        <w:pStyle w:val="List1"/>
      </w:pPr>
      <w:r w:rsidRPr="00DC204E">
        <w:t>Participants should be briefed fully on all safe working procedures regarding buoys handling and cleaning when aboard all classes of service craft.</w:t>
      </w:r>
    </w:p>
    <w:p w14:paraId="7F8C7941" w14:textId="77777777" w:rsidR="000764FD" w:rsidRPr="00DC204E" w:rsidRDefault="000764FD" w:rsidP="006A4E11">
      <w:pPr>
        <w:pStyle w:val="List1"/>
      </w:pPr>
      <w:r w:rsidRPr="00DC204E">
        <w:t>Participants should be supplied with all appropriate safety clothing and life-saving equipment during the practical module.</w:t>
      </w:r>
    </w:p>
    <w:p w14:paraId="4B14B630" w14:textId="77777777" w:rsidR="000764FD" w:rsidRPr="00DC204E" w:rsidRDefault="000764FD" w:rsidP="006A4E11">
      <w:pPr>
        <w:pStyle w:val="List1"/>
      </w:pPr>
      <w:r w:rsidRPr="00DC204E">
        <w:t>Models or photographs of service craft and or buoy tenders and buoys, chains, sinkers used by AtoN service providers should be considered as valuable teaching aids.</w:t>
      </w:r>
    </w:p>
    <w:p w14:paraId="749E27C6" w14:textId="77777777" w:rsidR="000764FD" w:rsidRPr="00DC204E" w:rsidRDefault="000764FD" w:rsidP="006A4E11">
      <w:pPr>
        <w:pStyle w:val="List1"/>
      </w:pPr>
      <w:r w:rsidRPr="00DC204E">
        <w:t>Trainees should have access to the types of equipment that they will be expected to work with on the job.</w:t>
      </w:r>
    </w:p>
    <w:p w14:paraId="7268DD0C" w14:textId="77777777" w:rsidR="000764FD" w:rsidRPr="00DC204E" w:rsidRDefault="000764FD" w:rsidP="006A4E11">
      <w:pPr>
        <w:pStyle w:val="List1"/>
      </w:pPr>
      <w:r w:rsidRPr="00DC204E">
        <w:t>Examples of equipment used in buoy cleaning operations should be made available. These might include high pressure washers, cleaning brushes, hand scrapers, wire rope strops and safety equipment.</w:t>
      </w:r>
    </w:p>
    <w:p w14:paraId="09494BD1" w14:textId="3BF51AF5" w:rsidR="00A03913" w:rsidRPr="00DC204E" w:rsidRDefault="000764FD" w:rsidP="000764FD">
      <w:pPr>
        <w:pStyle w:val="List1"/>
      </w:pPr>
      <w:r w:rsidRPr="00DC204E">
        <w:t>A video and/or photographs of a best-practice buoy cleaning operation will enhance the students learning experience prior to the practical site visit.</w:t>
      </w:r>
    </w:p>
    <w:p w14:paraId="39BE0460" w14:textId="77777777" w:rsidR="00686CED" w:rsidRPr="00DC204E" w:rsidRDefault="00686CED" w:rsidP="00686CED">
      <w:pPr>
        <w:pStyle w:val="Heading1"/>
      </w:pPr>
      <w:bookmarkStart w:id="96" w:name="_Toc449012678"/>
      <w:r w:rsidRPr="00DC204E">
        <w:t>ACRONYMS</w:t>
      </w:r>
      <w:bookmarkEnd w:id="96"/>
    </w:p>
    <w:p w14:paraId="49BA9AFC" w14:textId="77777777" w:rsidR="00686CED" w:rsidRPr="00DC204E" w:rsidRDefault="00686CED" w:rsidP="00686CED">
      <w:pPr>
        <w:pStyle w:val="Heading1separatationline"/>
      </w:pPr>
    </w:p>
    <w:p w14:paraId="16D893A9" w14:textId="77777777" w:rsidR="00686CED" w:rsidRPr="00DC204E" w:rsidRDefault="00686CED" w:rsidP="00686CED">
      <w:pPr>
        <w:pStyle w:val="BodyText"/>
      </w:pPr>
      <w:r w:rsidRPr="00DC204E">
        <w:t>To assist in the use of this model course, the following acronyms have been used:</w:t>
      </w:r>
    </w:p>
    <w:p w14:paraId="0DA57345" w14:textId="77777777" w:rsidR="00686CED" w:rsidRPr="00DC204E" w:rsidRDefault="00686CED" w:rsidP="00686CED">
      <w:pPr>
        <w:pStyle w:val="Acronym"/>
      </w:pPr>
      <w:r w:rsidRPr="00DC204E">
        <w:t>AtoN</w:t>
      </w:r>
      <w:r w:rsidRPr="00DC204E">
        <w:tab/>
        <w:t>Aid(s) to Navigation</w:t>
      </w:r>
    </w:p>
    <w:p w14:paraId="1F43CC60" w14:textId="77777777" w:rsidR="00686CED" w:rsidRPr="00DC204E" w:rsidRDefault="00686CED" w:rsidP="00686CED">
      <w:pPr>
        <w:pStyle w:val="Acronym"/>
      </w:pPr>
      <w:r w:rsidRPr="00DC204E">
        <w:t>GRP</w:t>
      </w:r>
      <w:r w:rsidRPr="00DC204E">
        <w:tab/>
        <w:t>Glass Reinforced Plastic</w:t>
      </w:r>
    </w:p>
    <w:p w14:paraId="07043C18" w14:textId="77777777" w:rsidR="00686CED" w:rsidRPr="00DC204E" w:rsidRDefault="00686CED" w:rsidP="00686CED">
      <w:pPr>
        <w:pStyle w:val="Acronym"/>
      </w:pPr>
      <w:r w:rsidRPr="00DC204E">
        <w:t>IALA</w:t>
      </w:r>
      <w:r w:rsidRPr="00DC204E">
        <w:tab/>
        <w:t>International Association of Marine Aids to Navigation and Lighthouse Authorities</w:t>
      </w:r>
    </w:p>
    <w:p w14:paraId="20D8E887" w14:textId="3C5D4056" w:rsidR="008C7002" w:rsidRPr="00DC204E" w:rsidRDefault="008C7002" w:rsidP="00686CED">
      <w:pPr>
        <w:pStyle w:val="Acronym"/>
      </w:pPr>
      <w:r w:rsidRPr="00DC204E">
        <w:t>L</w:t>
      </w:r>
      <w:r w:rsidRPr="00DC204E">
        <w:tab/>
        <w:t>Level</w:t>
      </w:r>
    </w:p>
    <w:p w14:paraId="4882278E" w14:textId="77777777" w:rsidR="00686CED" w:rsidRPr="00DC204E" w:rsidRDefault="00686CED" w:rsidP="00686CED">
      <w:pPr>
        <w:pStyle w:val="Acronym"/>
      </w:pPr>
      <w:r w:rsidRPr="00DC204E">
        <w:t>MBS</w:t>
      </w:r>
      <w:r w:rsidRPr="00DC204E">
        <w:tab/>
        <w:t>IALA Maritime Buoyage System</w:t>
      </w:r>
    </w:p>
    <w:p w14:paraId="258741B8" w14:textId="77777777" w:rsidR="00686CED" w:rsidRPr="00DC204E" w:rsidRDefault="00686CED" w:rsidP="00686CED">
      <w:pPr>
        <w:pStyle w:val="Acronym"/>
      </w:pPr>
      <w:r w:rsidRPr="00DC204E">
        <w:t>SOLAS</w:t>
      </w:r>
      <w:r w:rsidRPr="00DC204E">
        <w:tab/>
      </w:r>
      <w:r w:rsidRPr="00DC204E">
        <w:rPr>
          <w:rFonts w:cs="Arial"/>
          <w:bCs/>
          <w:color w:val="000000" w:themeColor="text1"/>
        </w:rPr>
        <w:t>International Convention for the Safety of Life at Sea, 1974 (as amended)</w:t>
      </w:r>
    </w:p>
    <w:p w14:paraId="4207A126" w14:textId="4852A429" w:rsidR="00686CED" w:rsidRPr="00DC204E" w:rsidRDefault="00686CED" w:rsidP="00686CED">
      <w:pPr>
        <w:pStyle w:val="Acronym"/>
      </w:pPr>
      <w:r w:rsidRPr="00DC204E">
        <w:t>WWA</w:t>
      </w:r>
      <w:r w:rsidRPr="00DC204E">
        <w:tab/>
        <w:t>World Wide Academy</w:t>
      </w:r>
    </w:p>
    <w:p w14:paraId="540DC6CE" w14:textId="1A33BA41" w:rsidR="00EE7D9E" w:rsidRPr="00DC204E" w:rsidRDefault="00BB1D8D" w:rsidP="00EE7D9E">
      <w:pPr>
        <w:pStyle w:val="Heading1"/>
      </w:pPr>
      <w:bookmarkStart w:id="97" w:name="_Toc449012679"/>
      <w:r w:rsidRPr="00DC204E">
        <w:rPr>
          <w:caps w:val="0"/>
        </w:rPr>
        <w:t>DEFINITIONS</w:t>
      </w:r>
      <w:bookmarkEnd w:id="97"/>
    </w:p>
    <w:p w14:paraId="2F90B7FC" w14:textId="77777777" w:rsidR="00EE7D9E" w:rsidRPr="00DC204E" w:rsidRDefault="00EE7D9E" w:rsidP="00EE7D9E">
      <w:pPr>
        <w:pStyle w:val="Heading1separatationline"/>
      </w:pPr>
    </w:p>
    <w:p w14:paraId="3711B073" w14:textId="011BA172" w:rsidR="00EE7D9E" w:rsidRPr="00DC204E" w:rsidRDefault="00EE7D9E" w:rsidP="00EE7D9E">
      <w:pPr>
        <w:pStyle w:val="BodyText"/>
      </w:pPr>
      <w:r w:rsidRPr="00DC204E">
        <w:t xml:space="preserve">The definition of terms used in this </w:t>
      </w:r>
      <w:del w:id="98" w:author="Kevin Gregory" w:date="2021-02-09T16:38:00Z">
        <w:r w:rsidRPr="00DC204E" w:rsidDel="00C8676D">
          <w:delText xml:space="preserve">Guideline </w:delText>
        </w:r>
      </w:del>
      <w:ins w:id="99" w:author="Kevin Gregory" w:date="2021-02-09T16:38:00Z">
        <w:r w:rsidR="00C8676D">
          <w:t>Model Course</w:t>
        </w:r>
        <w:r w:rsidR="00C8676D" w:rsidRPr="00DC204E">
          <w:t xml:space="preserve"> </w:t>
        </w:r>
      </w:ins>
      <w:r w:rsidRPr="00DC204E">
        <w:t xml:space="preserve">can be found in the International Dictionary of Marine Aids to Navigation (IALA Dictionary) at </w:t>
      </w:r>
      <w:hyperlink r:id="rId18" w:history="1">
        <w:r w:rsidRPr="00DC204E">
          <w:rPr>
            <w:rStyle w:val="Hyperlink"/>
          </w:rPr>
          <w:t>http://www.iala-aism.org/wiki/dictionary</w:t>
        </w:r>
      </w:hyperlink>
    </w:p>
    <w:p w14:paraId="44BF0265" w14:textId="787E8FAF" w:rsidR="00A03913" w:rsidRPr="00DC204E" w:rsidRDefault="000764FD" w:rsidP="00A03913">
      <w:pPr>
        <w:pStyle w:val="Heading1"/>
      </w:pPr>
      <w:bookmarkStart w:id="100" w:name="_Toc449012680"/>
      <w:r w:rsidRPr="00DC204E">
        <w:t>REFERENCES</w:t>
      </w:r>
      <w:bookmarkEnd w:id="100"/>
    </w:p>
    <w:p w14:paraId="6ECBA5BE" w14:textId="77777777" w:rsidR="00A03913" w:rsidRPr="00DC204E" w:rsidRDefault="00A03913" w:rsidP="00A03913">
      <w:pPr>
        <w:pStyle w:val="Heading1separatationline"/>
      </w:pPr>
    </w:p>
    <w:p w14:paraId="15A26E0D" w14:textId="4E8854B8" w:rsidR="00A03913" w:rsidRPr="00DC204E" w:rsidRDefault="000764FD" w:rsidP="00A03913">
      <w:pPr>
        <w:pStyle w:val="BodyText"/>
      </w:pPr>
      <w:del w:id="101" w:author="Kevin Gregory" w:date="2021-02-09T16:39:00Z">
        <w:r w:rsidRPr="00DC204E" w:rsidDel="003C365A">
          <w:delText>In addition to any specific references required by the Competent Authority, t</w:delText>
        </w:r>
      </w:del>
      <w:ins w:id="102" w:author="Kevin Gregory" w:date="2021-02-09T16:39:00Z">
        <w:r w:rsidR="003C365A">
          <w:t>T</w:t>
        </w:r>
      </w:ins>
      <w:r w:rsidRPr="00DC204E">
        <w:t>he following material is relevant to this course:</w:t>
      </w:r>
    </w:p>
    <w:p w14:paraId="785AC9C5" w14:textId="77777777" w:rsidR="004A4526" w:rsidRPr="00DC204E" w:rsidRDefault="004A4526" w:rsidP="004A4526">
      <w:pPr>
        <w:pStyle w:val="List1"/>
        <w:numPr>
          <w:ilvl w:val="0"/>
          <w:numId w:val="35"/>
        </w:numPr>
      </w:pPr>
      <w:r w:rsidRPr="00DC204E">
        <w:t>IALA NAVGUIDE.</w:t>
      </w:r>
    </w:p>
    <w:p w14:paraId="4DFB8D3E" w14:textId="6E0D9678" w:rsidR="004A4526" w:rsidRPr="00DC204E" w:rsidDel="003C365A" w:rsidRDefault="001C73F6" w:rsidP="004A4526">
      <w:pPr>
        <w:pStyle w:val="List1"/>
        <w:rPr>
          <w:del w:id="103" w:author="Kevin Gregory" w:date="2021-02-09T16:39:00Z"/>
        </w:rPr>
      </w:pPr>
      <w:del w:id="104" w:author="Kevin Gregory" w:date="2021-02-09T16:39:00Z">
        <w:r w:rsidRPr="00DC204E" w:rsidDel="003C365A">
          <w:delText xml:space="preserve">IALA </w:delText>
        </w:r>
        <w:r w:rsidR="004A4526" w:rsidRPr="00DC204E" w:rsidDel="003C365A">
          <w:delText>MBS.</w:delText>
        </w:r>
      </w:del>
    </w:p>
    <w:p w14:paraId="31A3A4A2" w14:textId="3CC7453D" w:rsidR="000764FD" w:rsidRPr="00DC204E" w:rsidRDefault="000764FD" w:rsidP="004A4526">
      <w:pPr>
        <w:pStyle w:val="List1"/>
      </w:pPr>
      <w:r w:rsidRPr="00DC204E">
        <w:t xml:space="preserve">IALA Guideline 1077 </w:t>
      </w:r>
      <w:r w:rsidR="008C7002" w:rsidRPr="00DC204E">
        <w:t xml:space="preserve">on </w:t>
      </w:r>
      <w:r w:rsidRPr="00DC204E">
        <w:t>Maintenance of Aids to Navigation</w:t>
      </w:r>
      <w:r w:rsidR="004A4526" w:rsidRPr="00DC204E">
        <w:t>.</w:t>
      </w:r>
    </w:p>
    <w:p w14:paraId="6DEFB5D0" w14:textId="33F2C132" w:rsidR="000764FD" w:rsidRDefault="000764FD" w:rsidP="004A4526">
      <w:pPr>
        <w:pStyle w:val="List1"/>
        <w:rPr>
          <w:ins w:id="105" w:author="Kevin Gregory" w:date="2021-02-09T16:40:00Z"/>
        </w:rPr>
      </w:pPr>
      <w:r w:rsidRPr="00DC204E">
        <w:t xml:space="preserve">IALA Guideline 1006 </w:t>
      </w:r>
      <w:r w:rsidR="008C7002" w:rsidRPr="00DC204E">
        <w:t xml:space="preserve">on </w:t>
      </w:r>
      <w:r w:rsidRPr="00DC204E">
        <w:t>Plastic Buoys</w:t>
      </w:r>
      <w:r w:rsidR="004A4526" w:rsidRPr="00DC204E">
        <w:t>.</w:t>
      </w:r>
    </w:p>
    <w:p w14:paraId="02EA7B3A" w14:textId="2461499B" w:rsidR="003C365A" w:rsidRPr="00DC204E" w:rsidRDefault="003C365A" w:rsidP="004A4526">
      <w:pPr>
        <w:pStyle w:val="List1"/>
      </w:pPr>
      <w:ins w:id="106" w:author="Kevin Gregory" w:date="2021-02-09T16:40:00Z">
        <w:r>
          <w:t>IALA Guidelin</w:t>
        </w:r>
      </w:ins>
      <w:ins w:id="107" w:author="Kevin Gregory" w:date="2021-02-09T16:41:00Z">
        <w:r>
          <w:t>e 1091 on Bird Deterrents and Bird Fouling Solutions.</w:t>
        </w:r>
      </w:ins>
    </w:p>
    <w:p w14:paraId="201EDA09" w14:textId="09A1E0C5" w:rsidR="000764FD" w:rsidRPr="00DC204E" w:rsidDel="003C365A" w:rsidRDefault="000764FD" w:rsidP="004A4526">
      <w:pPr>
        <w:pStyle w:val="List1"/>
        <w:rPr>
          <w:del w:id="108" w:author="Kevin Gregory" w:date="2021-02-09T16:39:00Z"/>
        </w:rPr>
      </w:pPr>
      <w:del w:id="109" w:author="Kevin Gregory" w:date="2021-02-09T16:39:00Z">
        <w:r w:rsidRPr="00DC204E" w:rsidDel="003C365A">
          <w:delText>Appropriate technical documentation from equipment manufacturers</w:delText>
        </w:r>
        <w:r w:rsidR="004A4526" w:rsidRPr="00DC204E" w:rsidDel="003C365A">
          <w:delText>.</w:delText>
        </w:r>
      </w:del>
    </w:p>
    <w:p w14:paraId="7D8AF9B8" w14:textId="77777777" w:rsidR="00465491" w:rsidRPr="00DC204E" w:rsidRDefault="00465491">
      <w:pPr>
        <w:spacing w:after="200" w:line="276" w:lineRule="auto"/>
      </w:pPr>
      <w:r w:rsidRPr="00DC204E">
        <w:br w:type="page"/>
      </w:r>
    </w:p>
    <w:p w14:paraId="579B0712" w14:textId="703DE288" w:rsidR="00465491" w:rsidRPr="00DC204E" w:rsidRDefault="00513460" w:rsidP="00513460">
      <w:pPr>
        <w:pStyle w:val="Part"/>
      </w:pPr>
      <w:bookmarkStart w:id="110" w:name="_Toc442348089"/>
      <w:r w:rsidRPr="00DC204E">
        <w:lastRenderedPageBreak/>
        <w:t xml:space="preserve"> </w:t>
      </w:r>
      <w:bookmarkStart w:id="111" w:name="_Toc449012681"/>
      <w:r w:rsidR="00B817DE" w:rsidRPr="00DC204E">
        <w:t>–</w:t>
      </w:r>
      <w:r w:rsidRPr="00DC204E">
        <w:t xml:space="preserve"> </w:t>
      </w:r>
      <w:bookmarkEnd w:id="110"/>
      <w:r w:rsidR="00B817DE" w:rsidRPr="00DC204E">
        <w:t>TEACHING MODULES</w:t>
      </w:r>
      <w:bookmarkEnd w:id="111"/>
    </w:p>
    <w:p w14:paraId="716B27DC" w14:textId="58C7853E" w:rsidR="00465491" w:rsidRPr="00DC204E" w:rsidRDefault="00B817DE" w:rsidP="006A4E11">
      <w:pPr>
        <w:pStyle w:val="Heading1"/>
        <w:numPr>
          <w:ilvl w:val="0"/>
          <w:numId w:val="21"/>
        </w:numPr>
      </w:pPr>
      <w:bookmarkStart w:id="112" w:name="_Toc449012682"/>
      <w:r w:rsidRPr="00DC204E">
        <w:t>BUOY CLEANING EQUPMENT</w:t>
      </w:r>
      <w:bookmarkEnd w:id="112"/>
    </w:p>
    <w:p w14:paraId="36E51976" w14:textId="77777777" w:rsidR="00465491" w:rsidRPr="00DC204E" w:rsidRDefault="00465491" w:rsidP="00465491">
      <w:pPr>
        <w:pStyle w:val="Heading1separatationline"/>
      </w:pPr>
    </w:p>
    <w:p w14:paraId="794F8744" w14:textId="1B8E9AD1" w:rsidR="00B817DE" w:rsidRPr="00DC204E" w:rsidRDefault="00B817DE" w:rsidP="00B817DE">
      <w:pPr>
        <w:pStyle w:val="Heading2"/>
      </w:pPr>
      <w:bookmarkStart w:id="113" w:name="_Toc449012683"/>
      <w:r w:rsidRPr="00DC204E">
        <w:t>Module 1 – Buoy cleaning equipment</w:t>
      </w:r>
      <w:bookmarkEnd w:id="113"/>
    </w:p>
    <w:p w14:paraId="48D60C15" w14:textId="77777777" w:rsidR="00B817DE" w:rsidRPr="00DC204E" w:rsidRDefault="00B817DE" w:rsidP="00B817DE">
      <w:pPr>
        <w:pStyle w:val="Heading2separationline"/>
      </w:pPr>
    </w:p>
    <w:p w14:paraId="0AB414EA" w14:textId="37B1F5F7" w:rsidR="00BD0D76" w:rsidRPr="00BD0D76" w:rsidRDefault="00B817DE">
      <w:pPr>
        <w:pStyle w:val="Heading3"/>
      </w:pPr>
      <w:bookmarkStart w:id="114" w:name="_Toc449012684"/>
      <w:r w:rsidRPr="00DC204E">
        <w:t>Scope</w:t>
      </w:r>
      <w:bookmarkEnd w:id="114"/>
    </w:p>
    <w:p w14:paraId="4A63C58A" w14:textId="0409BA61" w:rsidR="00B817DE" w:rsidRPr="00DC204E" w:rsidRDefault="00B817DE" w:rsidP="00B817DE">
      <w:pPr>
        <w:pStyle w:val="BodyText"/>
      </w:pPr>
      <w:r w:rsidRPr="00DC204E">
        <w:t>This module describes the equipment req</w:t>
      </w:r>
      <w:r w:rsidR="00E638FE">
        <w:t>uired for cleaning a marine aid</w:t>
      </w:r>
      <w:r w:rsidRPr="00DC204E">
        <w:t xml:space="preserve"> to navigation floating mark (buoy).</w:t>
      </w:r>
    </w:p>
    <w:p w14:paraId="0E0E8522" w14:textId="601C7DE3" w:rsidR="00465491" w:rsidRPr="00DC204E" w:rsidRDefault="00B817DE" w:rsidP="00B817DE">
      <w:pPr>
        <w:pStyle w:val="Heading3"/>
      </w:pPr>
      <w:bookmarkStart w:id="115" w:name="_Toc449012685"/>
      <w:r w:rsidRPr="00DC204E">
        <w:t>Learning objective</w:t>
      </w:r>
      <w:bookmarkEnd w:id="115"/>
    </w:p>
    <w:p w14:paraId="2512DFB2" w14:textId="2D857AEF" w:rsidR="00B817DE" w:rsidRPr="00DC204E" w:rsidRDefault="00B817DE" w:rsidP="00B817DE">
      <w:pPr>
        <w:pStyle w:val="BodyText"/>
        <w:rPr>
          <w:lang w:eastAsia="de-DE"/>
        </w:rPr>
      </w:pPr>
      <w:r w:rsidRPr="00DC204E">
        <w:rPr>
          <w:lang w:eastAsia="de-DE"/>
        </w:rPr>
        <w:t xml:space="preserve">Upon completion the student will have a </w:t>
      </w:r>
      <w:r w:rsidRPr="00BD0D76">
        <w:rPr>
          <w:bCs/>
          <w:lang w:eastAsia="de-DE"/>
          <w:rPrChange w:id="116" w:author="Kevin Gregory" w:date="2021-02-09T16:43:00Z">
            <w:rPr>
              <w:b/>
              <w:lang w:eastAsia="de-DE"/>
            </w:rPr>
          </w:rPrChange>
        </w:rPr>
        <w:t>satisfactory</w:t>
      </w:r>
      <w:r w:rsidRPr="00DC204E">
        <w:rPr>
          <w:lang w:eastAsia="de-DE"/>
        </w:rPr>
        <w:t xml:space="preserve"> understanding of the equipment required to conduct a buoy cleaning operation.</w:t>
      </w:r>
    </w:p>
    <w:p w14:paraId="74C9EDE6" w14:textId="7B42CA4B" w:rsidR="00B817DE" w:rsidRPr="00DC204E" w:rsidRDefault="00B817DE" w:rsidP="00B817DE">
      <w:pPr>
        <w:pStyle w:val="Heading3"/>
      </w:pPr>
      <w:bookmarkStart w:id="117" w:name="_Toc449012686"/>
      <w:r w:rsidRPr="00DC204E">
        <w:t>Syllabus</w:t>
      </w:r>
      <w:bookmarkEnd w:id="117"/>
    </w:p>
    <w:p w14:paraId="07810252" w14:textId="71FE4954" w:rsidR="00B817DE" w:rsidRPr="00DC204E" w:rsidRDefault="00B817DE" w:rsidP="00B817DE">
      <w:pPr>
        <w:pStyle w:val="Heading4"/>
      </w:pPr>
      <w:r w:rsidRPr="00DC204E">
        <w:t>Lesson 1 – Service craft used during buoy cleaning operations</w:t>
      </w:r>
    </w:p>
    <w:p w14:paraId="71F3C338" w14:textId="1FF654B0" w:rsidR="00B817DE" w:rsidRPr="00DC204E" w:rsidRDefault="00B817DE" w:rsidP="006A4E11">
      <w:pPr>
        <w:pStyle w:val="List1"/>
        <w:numPr>
          <w:ilvl w:val="0"/>
          <w:numId w:val="24"/>
        </w:numPr>
      </w:pPr>
      <w:r w:rsidRPr="00DC204E">
        <w:t>Types and sizes of small service craft.</w:t>
      </w:r>
    </w:p>
    <w:p w14:paraId="2263F132" w14:textId="481BAB6B" w:rsidR="00B817DE" w:rsidRPr="00DC204E" w:rsidRDefault="00B817DE" w:rsidP="00B817DE">
      <w:pPr>
        <w:pStyle w:val="List1"/>
      </w:pPr>
      <w:r w:rsidRPr="00DC204E">
        <w:t>Types and sizes of buoy tender vessels.</w:t>
      </w:r>
    </w:p>
    <w:p w14:paraId="6FEE7A13" w14:textId="43AFA85C" w:rsidR="00B817DE" w:rsidRPr="00DC204E" w:rsidRDefault="00B817DE" w:rsidP="00B817DE">
      <w:pPr>
        <w:pStyle w:val="Heading4"/>
      </w:pPr>
      <w:r w:rsidRPr="00DC204E">
        <w:t>Lesson 2</w:t>
      </w:r>
      <w:r w:rsidRPr="00DC204E">
        <w:rPr>
          <w:rFonts w:cs="DKHIHG+TimesNewRoman,Bold"/>
        </w:rPr>
        <w:t xml:space="preserve"> </w:t>
      </w:r>
      <w:r w:rsidR="00364B7A">
        <w:rPr>
          <w:rFonts w:cs="DKHIHG+TimesNewRoman,Bold"/>
        </w:rPr>
        <w:t xml:space="preserve">- </w:t>
      </w:r>
      <w:r w:rsidRPr="00DC204E">
        <w:rPr>
          <w:rFonts w:cs="DKHIHG+TimesNewRoman,Bold"/>
        </w:rPr>
        <w:t xml:space="preserve">Personal Protective and </w:t>
      </w:r>
      <w:r w:rsidRPr="00DC204E">
        <w:t>safety equipment</w:t>
      </w:r>
    </w:p>
    <w:p w14:paraId="2FAE8BFF" w14:textId="688C0CA6" w:rsidR="00B817DE" w:rsidRPr="00DC204E" w:rsidRDefault="00B817DE" w:rsidP="006A4E11">
      <w:pPr>
        <w:pStyle w:val="List1"/>
        <w:numPr>
          <w:ilvl w:val="0"/>
          <w:numId w:val="25"/>
        </w:numPr>
      </w:pPr>
      <w:r w:rsidRPr="00DC204E">
        <w:t>Safety clothing and equipment.</w:t>
      </w:r>
    </w:p>
    <w:p w14:paraId="563D8D3A" w14:textId="5FCE21E8" w:rsidR="00B817DE" w:rsidRPr="00DC204E" w:rsidRDefault="00B817DE" w:rsidP="00B817DE">
      <w:pPr>
        <w:pStyle w:val="List1"/>
      </w:pPr>
      <w:r w:rsidRPr="00DC204E">
        <w:t>Climatic considerations.</w:t>
      </w:r>
    </w:p>
    <w:p w14:paraId="125FD0E0" w14:textId="01F7A6D0" w:rsidR="00B817DE" w:rsidRPr="00DC204E" w:rsidRDefault="00B817DE" w:rsidP="00B817DE">
      <w:pPr>
        <w:pStyle w:val="List1"/>
      </w:pPr>
      <w:r w:rsidRPr="00DC204E">
        <w:t>Eye protection and washing.</w:t>
      </w:r>
    </w:p>
    <w:p w14:paraId="00DCDCF2" w14:textId="14C731C3" w:rsidR="00B817DE" w:rsidRPr="00DC204E" w:rsidRDefault="00B817DE" w:rsidP="00B817DE">
      <w:pPr>
        <w:pStyle w:val="List1"/>
      </w:pPr>
      <w:r w:rsidRPr="00DC204E">
        <w:t>Hearing protection.</w:t>
      </w:r>
    </w:p>
    <w:p w14:paraId="3414F2E7" w14:textId="38CCC229" w:rsidR="00B817DE" w:rsidRPr="00DC204E" w:rsidRDefault="00B817DE" w:rsidP="00B817DE">
      <w:pPr>
        <w:pStyle w:val="List1"/>
      </w:pPr>
      <w:r w:rsidRPr="00DC204E">
        <w:t>Gloves and footwear.</w:t>
      </w:r>
    </w:p>
    <w:p w14:paraId="22B74A3C" w14:textId="224171D8" w:rsidR="00B817DE" w:rsidRPr="00DC204E" w:rsidRDefault="00B817DE" w:rsidP="00B817DE">
      <w:pPr>
        <w:pStyle w:val="List1"/>
      </w:pPr>
      <w:r w:rsidRPr="00DC204E">
        <w:t>Head-face protection.</w:t>
      </w:r>
    </w:p>
    <w:p w14:paraId="6CA79541" w14:textId="44DAB095" w:rsidR="00B817DE" w:rsidRPr="00DC204E" w:rsidRDefault="00B817DE" w:rsidP="00B817DE">
      <w:pPr>
        <w:pStyle w:val="Heading4"/>
      </w:pPr>
      <w:r w:rsidRPr="00DC204E">
        <w:t xml:space="preserve">Lesson 3 </w:t>
      </w:r>
      <w:r w:rsidR="00364B7A">
        <w:t xml:space="preserve">- </w:t>
      </w:r>
      <w:r w:rsidRPr="00DC204E">
        <w:t>Pressure washing machine</w:t>
      </w:r>
    </w:p>
    <w:p w14:paraId="7415E2AC" w14:textId="1433E3CE" w:rsidR="00B817DE" w:rsidRPr="00DC204E" w:rsidRDefault="00B817DE" w:rsidP="006A4E11">
      <w:pPr>
        <w:pStyle w:val="List1"/>
        <w:numPr>
          <w:ilvl w:val="0"/>
          <w:numId w:val="26"/>
        </w:numPr>
      </w:pPr>
      <w:r w:rsidRPr="00DC204E">
        <w:t>Features of pressure washing machines</w:t>
      </w:r>
      <w:r w:rsidR="00E0023B" w:rsidRPr="00DC204E">
        <w:t>.</w:t>
      </w:r>
    </w:p>
    <w:p w14:paraId="28157590" w14:textId="4AE37CB4" w:rsidR="00B817DE" w:rsidRPr="00DC204E" w:rsidRDefault="00B817DE" w:rsidP="00B817DE">
      <w:pPr>
        <w:pStyle w:val="List1"/>
      </w:pPr>
      <w:r w:rsidRPr="00DC204E">
        <w:t>Fresh water supply/tank</w:t>
      </w:r>
      <w:r w:rsidR="00E0023B" w:rsidRPr="00DC204E">
        <w:t>.</w:t>
      </w:r>
    </w:p>
    <w:p w14:paraId="543A2DFD" w14:textId="0179D9B8" w:rsidR="004A568C" w:rsidRPr="00DC204E" w:rsidRDefault="004A568C" w:rsidP="004A568C">
      <w:pPr>
        <w:pStyle w:val="Heading4"/>
      </w:pPr>
      <w:r w:rsidRPr="00DC204E">
        <w:t xml:space="preserve">Lesson 4 </w:t>
      </w:r>
      <w:r w:rsidR="00364B7A">
        <w:t>- T</w:t>
      </w:r>
      <w:r w:rsidRPr="00DC204E">
        <w:t>ools</w:t>
      </w:r>
    </w:p>
    <w:p w14:paraId="57032464" w14:textId="3819A534" w:rsidR="004A568C" w:rsidRPr="00DC204E" w:rsidRDefault="004A568C" w:rsidP="006A4E11">
      <w:pPr>
        <w:pStyle w:val="List1"/>
        <w:numPr>
          <w:ilvl w:val="0"/>
          <w:numId w:val="27"/>
        </w:numPr>
      </w:pPr>
      <w:r w:rsidRPr="00DC204E">
        <w:t>Marine growth scrapers and their limitations</w:t>
      </w:r>
      <w:r w:rsidR="00E0023B" w:rsidRPr="00DC204E">
        <w:t>.</w:t>
      </w:r>
    </w:p>
    <w:p w14:paraId="2E97F63B" w14:textId="54AE26F7" w:rsidR="004A568C" w:rsidRPr="00DC204E" w:rsidRDefault="004A568C" w:rsidP="004A568C">
      <w:pPr>
        <w:pStyle w:val="List1"/>
      </w:pPr>
      <w:r w:rsidRPr="00DC204E">
        <w:t>Securing ropes/belts/wire rope strops</w:t>
      </w:r>
      <w:r w:rsidR="00E0023B" w:rsidRPr="00DC204E">
        <w:t>.</w:t>
      </w:r>
    </w:p>
    <w:p w14:paraId="77365AEA" w14:textId="72FFD7AD" w:rsidR="004A568C" w:rsidRPr="00DC204E" w:rsidRDefault="004A568C" w:rsidP="004A568C">
      <w:pPr>
        <w:pStyle w:val="List1"/>
      </w:pPr>
      <w:r w:rsidRPr="00DC204E">
        <w:t>Cleaning brushes</w:t>
      </w:r>
      <w:r w:rsidR="00E0023B" w:rsidRPr="00DC204E">
        <w:t>.</w:t>
      </w:r>
    </w:p>
    <w:p w14:paraId="5E1624D8" w14:textId="31D71F27" w:rsidR="00465491" w:rsidRPr="00DC204E" w:rsidRDefault="00E0023B" w:rsidP="00E0023B">
      <w:pPr>
        <w:pStyle w:val="Heading2"/>
      </w:pPr>
      <w:bookmarkStart w:id="118" w:name="_Toc449012687"/>
      <w:r w:rsidRPr="00DC204E">
        <w:t>Module 2 – Planning for buoy cleaning</w:t>
      </w:r>
      <w:bookmarkEnd w:id="118"/>
    </w:p>
    <w:p w14:paraId="4E572307" w14:textId="77777777" w:rsidR="00E0023B" w:rsidRPr="00DC204E" w:rsidRDefault="00E0023B" w:rsidP="00E0023B">
      <w:pPr>
        <w:pStyle w:val="Heading2separationline"/>
      </w:pPr>
    </w:p>
    <w:p w14:paraId="24D2DC6F" w14:textId="485F49D1" w:rsidR="00E0023B" w:rsidRPr="00DC204E" w:rsidRDefault="00E0023B" w:rsidP="00E0023B">
      <w:pPr>
        <w:pStyle w:val="Heading3"/>
      </w:pPr>
      <w:bookmarkStart w:id="119" w:name="_Toc449012688"/>
      <w:r w:rsidRPr="00DC204E">
        <w:t>Scope</w:t>
      </w:r>
      <w:bookmarkEnd w:id="119"/>
    </w:p>
    <w:p w14:paraId="4613F5A1" w14:textId="5AF262C7" w:rsidR="00465491" w:rsidRPr="00DC204E" w:rsidRDefault="00E0023B" w:rsidP="00465491">
      <w:pPr>
        <w:pStyle w:val="BodyText"/>
      </w:pPr>
      <w:r w:rsidRPr="00DC204E">
        <w:t>This module describes the plan for cleaning buoys on station.</w:t>
      </w:r>
    </w:p>
    <w:p w14:paraId="4A1C1CFE" w14:textId="517D78FE" w:rsidR="00E0023B" w:rsidRPr="00DC204E" w:rsidRDefault="00E0023B" w:rsidP="00E0023B">
      <w:pPr>
        <w:pStyle w:val="Heading3"/>
      </w:pPr>
      <w:bookmarkStart w:id="120" w:name="_Toc449012689"/>
      <w:r w:rsidRPr="00DC204E">
        <w:t>Learning Objective</w:t>
      </w:r>
      <w:bookmarkEnd w:id="120"/>
    </w:p>
    <w:p w14:paraId="33912AB8" w14:textId="2C72D670" w:rsidR="00E0023B" w:rsidRPr="00DC204E" w:rsidRDefault="00E0023B" w:rsidP="00465491">
      <w:pPr>
        <w:pStyle w:val="BodyText"/>
      </w:pPr>
      <w:r w:rsidRPr="00DC204E">
        <w:t xml:space="preserve">On completion, the student will have a </w:t>
      </w:r>
      <w:r w:rsidRPr="00E638FE">
        <w:rPr>
          <w:b/>
        </w:rPr>
        <w:t>basic</w:t>
      </w:r>
      <w:r w:rsidRPr="00DC204E">
        <w:t xml:space="preserve"> understanding of the planning issues which must be considered before a buoy cleaning operation can be conducted safely and efficiently.</w:t>
      </w:r>
    </w:p>
    <w:p w14:paraId="6320A4A4" w14:textId="21F223B7" w:rsidR="00E0023B" w:rsidRPr="00DC204E" w:rsidRDefault="00E0023B" w:rsidP="00E0023B">
      <w:pPr>
        <w:pStyle w:val="Heading3"/>
      </w:pPr>
      <w:bookmarkStart w:id="121" w:name="_Toc449012690"/>
      <w:r w:rsidRPr="00DC204E">
        <w:t>Syllabus</w:t>
      </w:r>
      <w:bookmarkEnd w:id="121"/>
    </w:p>
    <w:p w14:paraId="6150F4ED" w14:textId="30A3D64A" w:rsidR="00E0023B" w:rsidRPr="00DC204E" w:rsidRDefault="00E0023B" w:rsidP="00E0023B">
      <w:pPr>
        <w:pStyle w:val="Heading4"/>
      </w:pPr>
      <w:r w:rsidRPr="00DC204E">
        <w:t>Lesson 1 – Safety Plan</w:t>
      </w:r>
    </w:p>
    <w:p w14:paraId="360400A0" w14:textId="7BF50D8C" w:rsidR="00E0023B" w:rsidRPr="00DC204E" w:rsidRDefault="00E0023B" w:rsidP="006A4E11">
      <w:pPr>
        <w:pStyle w:val="List1"/>
        <w:numPr>
          <w:ilvl w:val="0"/>
          <w:numId w:val="28"/>
        </w:numPr>
      </w:pPr>
      <w:r w:rsidRPr="00DC204E">
        <w:t>Risk assessment and method statements.</w:t>
      </w:r>
    </w:p>
    <w:p w14:paraId="4643C330" w14:textId="0315B650" w:rsidR="00E0023B" w:rsidRPr="00DC204E" w:rsidRDefault="00E0023B" w:rsidP="00E0023B">
      <w:pPr>
        <w:pStyle w:val="List1"/>
      </w:pPr>
      <w:r w:rsidRPr="00DC204E">
        <w:lastRenderedPageBreak/>
        <w:t>Equipment testing and certification.</w:t>
      </w:r>
    </w:p>
    <w:p w14:paraId="76591293" w14:textId="514DDB1B" w:rsidR="00E0023B" w:rsidRPr="00DC204E" w:rsidRDefault="00E0023B" w:rsidP="00E0023B">
      <w:pPr>
        <w:pStyle w:val="Heading4"/>
      </w:pPr>
      <w:r w:rsidRPr="00DC204E">
        <w:t>Lesson 2 – Cleaning Work Plan</w:t>
      </w:r>
    </w:p>
    <w:p w14:paraId="7F7DA4B8" w14:textId="57042751" w:rsidR="00E0023B" w:rsidRPr="00DC204E" w:rsidRDefault="00E0023B" w:rsidP="006A4E11">
      <w:pPr>
        <w:pStyle w:val="List1"/>
        <w:numPr>
          <w:ilvl w:val="0"/>
          <w:numId w:val="29"/>
        </w:numPr>
      </w:pPr>
      <w:r w:rsidRPr="00DC204E">
        <w:t>Persons required to attend the cleaning operations.</w:t>
      </w:r>
    </w:p>
    <w:p w14:paraId="12252D92" w14:textId="2403132C" w:rsidR="00E0023B" w:rsidRPr="00DC204E" w:rsidRDefault="00E0023B" w:rsidP="006A4E11">
      <w:pPr>
        <w:pStyle w:val="List1"/>
      </w:pPr>
      <w:r w:rsidRPr="00DC204E">
        <w:t>Initial inspection of the buoy.</w:t>
      </w:r>
    </w:p>
    <w:p w14:paraId="3751F4DC" w14:textId="0862D725" w:rsidR="00E0023B" w:rsidRPr="00DC204E" w:rsidRDefault="00E0023B" w:rsidP="006A4E11">
      <w:pPr>
        <w:pStyle w:val="List1"/>
      </w:pPr>
      <w:r w:rsidRPr="00DC204E">
        <w:t>Securing the buoy for cleaning.</w:t>
      </w:r>
    </w:p>
    <w:p w14:paraId="5E2B65F3" w14:textId="1CA26653" w:rsidR="00E0023B" w:rsidRPr="00DC204E" w:rsidRDefault="00E0023B" w:rsidP="006A4E11">
      <w:pPr>
        <w:pStyle w:val="List1"/>
      </w:pPr>
      <w:r w:rsidRPr="00DC204E">
        <w:t>Supervision of the operations.</w:t>
      </w:r>
    </w:p>
    <w:p w14:paraId="41F306CD" w14:textId="287F8837" w:rsidR="00E0023B" w:rsidRPr="00DC204E" w:rsidRDefault="00E0023B" w:rsidP="006A4E11">
      <w:pPr>
        <w:pStyle w:val="List1"/>
      </w:pPr>
      <w:r w:rsidRPr="00DC204E">
        <w:t>Consideration of weather and climatic conditions.</w:t>
      </w:r>
    </w:p>
    <w:p w14:paraId="4A91AAAF" w14:textId="3F996CF0" w:rsidR="00E0023B" w:rsidRPr="00DC204E" w:rsidRDefault="00E0023B" w:rsidP="00E0023B">
      <w:pPr>
        <w:pStyle w:val="List1"/>
      </w:pPr>
      <w:r w:rsidRPr="00DC204E">
        <w:t>Cleaning of signal/electrical equipment.</w:t>
      </w:r>
    </w:p>
    <w:p w14:paraId="2240CE25" w14:textId="0E1C9ECA" w:rsidR="00E0023B" w:rsidRPr="00DC204E" w:rsidRDefault="00E0023B" w:rsidP="00E0023B">
      <w:pPr>
        <w:pStyle w:val="Heading2"/>
      </w:pPr>
      <w:bookmarkStart w:id="122" w:name="_Toc449012691"/>
      <w:r w:rsidRPr="00DC204E">
        <w:t>Module 3 – Cleaning different types of buoys</w:t>
      </w:r>
      <w:bookmarkEnd w:id="122"/>
    </w:p>
    <w:p w14:paraId="6E535624" w14:textId="77777777" w:rsidR="00E0023B" w:rsidRPr="00DC204E" w:rsidRDefault="00E0023B" w:rsidP="00E0023B">
      <w:pPr>
        <w:pStyle w:val="Heading2separationline"/>
      </w:pPr>
    </w:p>
    <w:p w14:paraId="7645EF31" w14:textId="70EEDF5A" w:rsidR="00E0023B" w:rsidRPr="00DC204E" w:rsidRDefault="00E0023B" w:rsidP="00E0023B">
      <w:pPr>
        <w:pStyle w:val="Heading3"/>
      </w:pPr>
      <w:bookmarkStart w:id="123" w:name="_Toc449012692"/>
      <w:r w:rsidRPr="00DC204E">
        <w:t>Scope</w:t>
      </w:r>
      <w:bookmarkEnd w:id="123"/>
    </w:p>
    <w:p w14:paraId="426A1EBD" w14:textId="488076A6" w:rsidR="00E0023B" w:rsidRPr="00DC204E" w:rsidRDefault="00E0023B" w:rsidP="00E0023B">
      <w:pPr>
        <w:pStyle w:val="BodyText"/>
      </w:pPr>
      <w:r w:rsidRPr="00DC204E">
        <w:t>This module describes how to clean different types of buoys.</w:t>
      </w:r>
    </w:p>
    <w:p w14:paraId="7C2A114C" w14:textId="03548F15" w:rsidR="00E0023B" w:rsidRPr="00DC204E" w:rsidRDefault="00E0023B" w:rsidP="00E0023B">
      <w:pPr>
        <w:pStyle w:val="Heading3"/>
      </w:pPr>
      <w:bookmarkStart w:id="124" w:name="_Toc449012693"/>
      <w:r w:rsidRPr="00DC204E">
        <w:t>Learning Objective</w:t>
      </w:r>
      <w:bookmarkEnd w:id="124"/>
    </w:p>
    <w:p w14:paraId="74E68C3D" w14:textId="2145B8FF" w:rsidR="00E0023B" w:rsidRPr="00DC204E" w:rsidRDefault="00E0023B" w:rsidP="00E0023B">
      <w:pPr>
        <w:pStyle w:val="BodyText"/>
      </w:pPr>
      <w:r w:rsidRPr="00DC204E">
        <w:t xml:space="preserve">On completion, the student will have a </w:t>
      </w:r>
      <w:r w:rsidRPr="00E638FE">
        <w:rPr>
          <w:b/>
        </w:rPr>
        <w:t>basic</w:t>
      </w:r>
      <w:r w:rsidRPr="00DC204E">
        <w:t xml:space="preserve"> understanding how different ty</w:t>
      </w:r>
      <w:r w:rsidR="00E638FE">
        <w:t>pes of buoys should be cleaned.</w:t>
      </w:r>
    </w:p>
    <w:p w14:paraId="4B9EF546" w14:textId="5E01C4C3" w:rsidR="00E0023B" w:rsidRPr="00DC204E" w:rsidRDefault="00E0023B" w:rsidP="00E0023B">
      <w:pPr>
        <w:pStyle w:val="Heading3"/>
      </w:pPr>
      <w:bookmarkStart w:id="125" w:name="_Toc449012694"/>
      <w:r w:rsidRPr="00DC204E">
        <w:t>Syllabus</w:t>
      </w:r>
      <w:bookmarkEnd w:id="125"/>
    </w:p>
    <w:p w14:paraId="2C3454AC" w14:textId="111E4ACB" w:rsidR="00E0023B" w:rsidRPr="00DC204E" w:rsidRDefault="00E0023B" w:rsidP="00E0023B">
      <w:pPr>
        <w:pStyle w:val="Heading4"/>
      </w:pPr>
      <w:r w:rsidRPr="00DC204E">
        <w:t>Lesson 1 - Steel buoys</w:t>
      </w:r>
    </w:p>
    <w:p w14:paraId="6EA126F2" w14:textId="0EE85E98" w:rsidR="00E0023B" w:rsidRPr="00DC204E" w:rsidRDefault="00E0023B" w:rsidP="006A4E11">
      <w:pPr>
        <w:pStyle w:val="List1"/>
        <w:numPr>
          <w:ilvl w:val="0"/>
          <w:numId w:val="30"/>
        </w:numPr>
      </w:pPr>
      <w:r w:rsidRPr="00DC204E">
        <w:t>Methods of cleaning steel buoys</w:t>
      </w:r>
      <w:r w:rsidR="00E638FE">
        <w:t>.</w:t>
      </w:r>
    </w:p>
    <w:p w14:paraId="375FF14C" w14:textId="6E5A07C1" w:rsidR="00E0023B" w:rsidRPr="00DC204E" w:rsidRDefault="00E638FE" w:rsidP="00E0023B">
      <w:pPr>
        <w:pStyle w:val="List1"/>
      </w:pPr>
      <w:r>
        <w:t>Steel thickness inspection.</w:t>
      </w:r>
    </w:p>
    <w:p w14:paraId="76B8D349" w14:textId="79299C86" w:rsidR="00E0023B" w:rsidRPr="00DC204E" w:rsidRDefault="00E0023B" w:rsidP="006A4E11">
      <w:pPr>
        <w:pStyle w:val="Heading4"/>
      </w:pPr>
      <w:r w:rsidRPr="00DC204E">
        <w:t>Lesson 2 - Synthetic buoys</w:t>
      </w:r>
    </w:p>
    <w:p w14:paraId="2B8EA031" w14:textId="30804535" w:rsidR="00E0023B" w:rsidRPr="00DC204E" w:rsidRDefault="00E0023B" w:rsidP="006A4E11">
      <w:pPr>
        <w:pStyle w:val="List1"/>
        <w:numPr>
          <w:ilvl w:val="0"/>
          <w:numId w:val="31"/>
        </w:numPr>
      </w:pPr>
      <w:r w:rsidRPr="00DC204E">
        <w:t>Cleaning GRP buoys</w:t>
      </w:r>
      <w:r w:rsidR="006A4E11" w:rsidRPr="00DC204E">
        <w:t>.</w:t>
      </w:r>
    </w:p>
    <w:p w14:paraId="19A43745" w14:textId="43EBC3AB" w:rsidR="00E0023B" w:rsidRPr="00DC204E" w:rsidRDefault="00E0023B" w:rsidP="006A4E11">
      <w:pPr>
        <w:pStyle w:val="List1"/>
      </w:pPr>
      <w:r w:rsidRPr="00DC204E">
        <w:t>Cleaning thermoplastic buoys</w:t>
      </w:r>
      <w:r w:rsidR="006A4E11" w:rsidRPr="00DC204E">
        <w:t>.</w:t>
      </w:r>
    </w:p>
    <w:p w14:paraId="4BE8FFC6" w14:textId="46BE408D" w:rsidR="00E0023B" w:rsidRPr="00DC204E" w:rsidRDefault="00E0023B" w:rsidP="006A4E11">
      <w:pPr>
        <w:pStyle w:val="List1"/>
      </w:pPr>
      <w:r w:rsidRPr="00DC204E">
        <w:t>Cleaning urethane coated foam buoys</w:t>
      </w:r>
      <w:r w:rsidR="006A4E11" w:rsidRPr="00DC204E">
        <w:t>.</w:t>
      </w:r>
    </w:p>
    <w:p w14:paraId="2768AC6E" w14:textId="70042ADD" w:rsidR="00E0023B" w:rsidRPr="00DC204E" w:rsidRDefault="00E0023B" w:rsidP="00E0023B">
      <w:pPr>
        <w:pStyle w:val="List1"/>
      </w:pPr>
      <w:r w:rsidRPr="00DC204E">
        <w:t>Cleaning all-foam buoys</w:t>
      </w:r>
      <w:r w:rsidR="006A4E11" w:rsidRPr="00DC204E">
        <w:t>.</w:t>
      </w:r>
    </w:p>
    <w:p w14:paraId="75ABCFB3" w14:textId="3D433D6A" w:rsidR="00E0023B" w:rsidRPr="00DC204E" w:rsidRDefault="006A4E11" w:rsidP="006A4E11">
      <w:pPr>
        <w:pStyle w:val="Heading2"/>
      </w:pPr>
      <w:bookmarkStart w:id="126" w:name="_Toc449012695"/>
      <w:r w:rsidRPr="00DC204E">
        <w:t>Module 4 – Cleaning the Buoy</w:t>
      </w:r>
      <w:bookmarkEnd w:id="126"/>
    </w:p>
    <w:p w14:paraId="68E1E60C" w14:textId="77777777" w:rsidR="006A4E11" w:rsidRPr="00DC204E" w:rsidRDefault="006A4E11" w:rsidP="006A4E11">
      <w:pPr>
        <w:pStyle w:val="Heading2separationline"/>
      </w:pPr>
    </w:p>
    <w:p w14:paraId="5B4BFAC4" w14:textId="5797EA4A" w:rsidR="00E0023B" w:rsidRPr="00DC204E" w:rsidRDefault="00E0023B" w:rsidP="006A4E11">
      <w:pPr>
        <w:pStyle w:val="Heading3"/>
      </w:pPr>
      <w:bookmarkStart w:id="127" w:name="_Toc449012696"/>
      <w:r w:rsidRPr="00DC204E">
        <w:t>Scope</w:t>
      </w:r>
      <w:bookmarkEnd w:id="127"/>
    </w:p>
    <w:p w14:paraId="0A1476AC" w14:textId="4559EBCC" w:rsidR="00E0023B" w:rsidRPr="00DC204E" w:rsidRDefault="00E0023B" w:rsidP="00E0023B">
      <w:pPr>
        <w:pStyle w:val="BodyText"/>
      </w:pPr>
      <w:r w:rsidRPr="00DC204E">
        <w:t>This Module describes how marine growth, dust, corrosion and bird droppings (guano) are cleaned from a buoy whilst preserving its surface coating marine a</w:t>
      </w:r>
      <w:r w:rsidR="006A4E11" w:rsidRPr="00DC204E">
        <w:t>ids to navigation components.</w:t>
      </w:r>
    </w:p>
    <w:p w14:paraId="4E195783" w14:textId="25B7C196" w:rsidR="00E0023B" w:rsidRPr="00DC204E" w:rsidRDefault="00E0023B" w:rsidP="006A4E11">
      <w:pPr>
        <w:pStyle w:val="Heading3"/>
      </w:pPr>
      <w:bookmarkStart w:id="128" w:name="_Toc449012697"/>
      <w:r w:rsidRPr="00DC204E">
        <w:t>Learning Objective</w:t>
      </w:r>
      <w:bookmarkEnd w:id="128"/>
    </w:p>
    <w:p w14:paraId="3D3F0AD1" w14:textId="77777777" w:rsidR="00E0023B" w:rsidRPr="00DC204E" w:rsidRDefault="00E0023B" w:rsidP="00E0023B">
      <w:pPr>
        <w:pStyle w:val="BodyText"/>
      </w:pPr>
      <w:r w:rsidRPr="00DC204E">
        <w:t xml:space="preserve">Upon completion, the student will have a </w:t>
      </w:r>
      <w:r w:rsidRPr="00E638FE">
        <w:rPr>
          <w:b/>
        </w:rPr>
        <w:t>satisfactory</w:t>
      </w:r>
      <w:r w:rsidRPr="00DC204E">
        <w:t xml:space="preserve"> understanding of the correct methods of removing foreign matter and corrosion from both steel and plastic buoys whilst causing no damage to its surface coating and aids to navigation components.</w:t>
      </w:r>
    </w:p>
    <w:p w14:paraId="368EBFAE" w14:textId="158A4E1E" w:rsidR="00E0023B" w:rsidRPr="00DC204E" w:rsidRDefault="00E0023B" w:rsidP="006A4E11">
      <w:pPr>
        <w:pStyle w:val="Heading3"/>
      </w:pPr>
      <w:bookmarkStart w:id="129" w:name="_Toc449012698"/>
      <w:r w:rsidRPr="00DC204E">
        <w:t>Syllabus</w:t>
      </w:r>
      <w:bookmarkEnd w:id="129"/>
    </w:p>
    <w:p w14:paraId="1D5C4231" w14:textId="7A3DD098" w:rsidR="00E0023B" w:rsidRPr="00DC204E" w:rsidRDefault="006A4E11" w:rsidP="006A4E11">
      <w:pPr>
        <w:pStyle w:val="Heading4"/>
      </w:pPr>
      <w:r w:rsidRPr="00DC204E">
        <w:t xml:space="preserve">Lesson 1 - </w:t>
      </w:r>
      <w:r w:rsidR="00E0023B" w:rsidRPr="00DC204E">
        <w:t>Cl</w:t>
      </w:r>
      <w:r w:rsidR="00364B7A">
        <w:t>eaning marine growth from buoys</w:t>
      </w:r>
    </w:p>
    <w:p w14:paraId="77640C51" w14:textId="681AAF58" w:rsidR="00E0023B" w:rsidRPr="00DC204E" w:rsidRDefault="006A4E11" w:rsidP="006A4E11">
      <w:pPr>
        <w:pStyle w:val="List1"/>
        <w:numPr>
          <w:ilvl w:val="0"/>
          <w:numId w:val="32"/>
        </w:numPr>
      </w:pPr>
      <w:r w:rsidRPr="00DC204E">
        <w:t>General – marine growth.</w:t>
      </w:r>
    </w:p>
    <w:p w14:paraId="54397A4F" w14:textId="054FF946" w:rsidR="00E0023B" w:rsidRPr="00DC204E" w:rsidRDefault="00E0023B" w:rsidP="006A4E11">
      <w:pPr>
        <w:pStyle w:val="List1"/>
      </w:pPr>
      <w:r w:rsidRPr="00DC204E">
        <w:t>Cleaning buoys using manual scrapers and brushes</w:t>
      </w:r>
      <w:r w:rsidR="006A4E11" w:rsidRPr="00DC204E">
        <w:t>.</w:t>
      </w:r>
    </w:p>
    <w:p w14:paraId="3C15FE58" w14:textId="03CB9E86" w:rsidR="00E0023B" w:rsidRPr="00DC204E" w:rsidRDefault="00E0023B" w:rsidP="006A4E11">
      <w:pPr>
        <w:pStyle w:val="List1"/>
      </w:pPr>
      <w:r w:rsidRPr="00DC204E">
        <w:t>Cleaning buoys using high pressure washing machines</w:t>
      </w:r>
      <w:r w:rsidR="006A4E11" w:rsidRPr="00DC204E">
        <w:t>.</w:t>
      </w:r>
    </w:p>
    <w:p w14:paraId="32CB410C" w14:textId="092120E3" w:rsidR="00E0023B" w:rsidRPr="00DC204E" w:rsidRDefault="00E0023B" w:rsidP="006A4E11">
      <w:pPr>
        <w:pStyle w:val="List1"/>
      </w:pPr>
      <w:r w:rsidRPr="00DC204E">
        <w:t>The care of paint coatings during cleaning operations.</w:t>
      </w:r>
    </w:p>
    <w:p w14:paraId="3A8B4359" w14:textId="0A776DA7" w:rsidR="00E0023B" w:rsidRPr="00DC204E" w:rsidRDefault="006A4E11" w:rsidP="006A4E11">
      <w:pPr>
        <w:pStyle w:val="Heading4"/>
      </w:pPr>
      <w:r w:rsidRPr="00DC204E">
        <w:lastRenderedPageBreak/>
        <w:t xml:space="preserve">Lesson 2 - </w:t>
      </w:r>
      <w:r w:rsidR="00E0023B" w:rsidRPr="00DC204E">
        <w:t>Cor</w:t>
      </w:r>
      <w:r w:rsidRPr="00DC204E">
        <w:t>rosion removal from steel buoys</w:t>
      </w:r>
    </w:p>
    <w:p w14:paraId="0BA38CF2" w14:textId="69D56F6A" w:rsidR="00E0023B" w:rsidRPr="00DC204E" w:rsidRDefault="00E0023B" w:rsidP="006A4E11">
      <w:pPr>
        <w:pStyle w:val="List1"/>
        <w:numPr>
          <w:ilvl w:val="0"/>
          <w:numId w:val="33"/>
        </w:numPr>
      </w:pPr>
      <w:r w:rsidRPr="00DC204E">
        <w:t xml:space="preserve">Corrosion </w:t>
      </w:r>
      <w:r w:rsidR="006A4E11" w:rsidRPr="00DC204E">
        <w:t>–</w:t>
      </w:r>
      <w:r w:rsidRPr="00DC204E">
        <w:t xml:space="preserve"> general</w:t>
      </w:r>
      <w:r w:rsidR="006A4E11" w:rsidRPr="00DC204E">
        <w:t>.</w:t>
      </w:r>
    </w:p>
    <w:p w14:paraId="1C62CAB3" w14:textId="19477E61" w:rsidR="00E0023B" w:rsidRPr="00DC204E" w:rsidRDefault="00E0023B" w:rsidP="006A4E11">
      <w:pPr>
        <w:pStyle w:val="List1"/>
      </w:pPr>
      <w:r w:rsidRPr="00DC204E">
        <w:t>Hand scrapers</w:t>
      </w:r>
      <w:r w:rsidR="006A4E11" w:rsidRPr="00DC204E">
        <w:t>.</w:t>
      </w:r>
    </w:p>
    <w:p w14:paraId="15070401" w14:textId="5E03428F" w:rsidR="00E0023B" w:rsidRPr="00DC204E" w:rsidRDefault="00E0023B" w:rsidP="006A4E11">
      <w:pPr>
        <w:pStyle w:val="List1"/>
      </w:pPr>
      <w:r w:rsidRPr="00DC204E">
        <w:t>Pressure washing machines</w:t>
      </w:r>
      <w:r w:rsidR="006A4E11" w:rsidRPr="00DC204E">
        <w:t>.</w:t>
      </w:r>
    </w:p>
    <w:p w14:paraId="49315F13" w14:textId="054BFEB8" w:rsidR="00E0023B" w:rsidRPr="00DC204E" w:rsidRDefault="00E0023B" w:rsidP="006A4E11">
      <w:pPr>
        <w:pStyle w:val="List1"/>
      </w:pPr>
      <w:r w:rsidRPr="00DC204E">
        <w:t>Drying and applying paint coatings</w:t>
      </w:r>
      <w:r w:rsidR="006A4E11" w:rsidRPr="00DC204E">
        <w:t>.</w:t>
      </w:r>
    </w:p>
    <w:p w14:paraId="06192509" w14:textId="6F9A1A7E" w:rsidR="00E0023B" w:rsidRPr="00DC204E" w:rsidRDefault="00E0023B" w:rsidP="006A4E11">
      <w:pPr>
        <w:pStyle w:val="List1"/>
      </w:pPr>
      <w:r w:rsidRPr="00DC204E">
        <w:t>The application of anti-fouling paint</w:t>
      </w:r>
      <w:r w:rsidR="006A4E11" w:rsidRPr="00DC204E">
        <w:t>.</w:t>
      </w:r>
    </w:p>
    <w:p w14:paraId="0DAE888A" w14:textId="129C491F" w:rsidR="00E0023B" w:rsidRPr="00DC204E" w:rsidRDefault="006A4E11" w:rsidP="006A4E11">
      <w:pPr>
        <w:pStyle w:val="Heading4"/>
      </w:pPr>
      <w:r w:rsidRPr="00DC204E">
        <w:t xml:space="preserve">Lesson 3 - </w:t>
      </w:r>
      <w:r w:rsidR="00E0023B" w:rsidRPr="00DC204E">
        <w:t>Cleaning du</w:t>
      </w:r>
      <w:r w:rsidR="00364B7A">
        <w:t>st and bird dropping from buoys</w:t>
      </w:r>
    </w:p>
    <w:p w14:paraId="7BB8C76F" w14:textId="77777777" w:rsidR="00E0023B" w:rsidRPr="00DC204E" w:rsidRDefault="00E0023B" w:rsidP="00E0023B">
      <w:pPr>
        <w:pStyle w:val="BodyText"/>
      </w:pPr>
      <w:r w:rsidRPr="00DC204E">
        <w:t>1</w:t>
      </w:r>
      <w:r w:rsidRPr="00DC204E">
        <w:tab/>
        <w:t>General and potential health issues</w:t>
      </w:r>
    </w:p>
    <w:p w14:paraId="602D059A" w14:textId="25541B26" w:rsidR="00E0023B" w:rsidRPr="00DC204E" w:rsidRDefault="00E0023B" w:rsidP="00E0023B">
      <w:pPr>
        <w:pStyle w:val="BodyText"/>
      </w:pPr>
      <w:r w:rsidRPr="00DC204E">
        <w:t>2</w:t>
      </w:r>
      <w:r w:rsidRPr="00DC204E">
        <w:tab/>
        <w:t>Use of hand scrapers and pre</w:t>
      </w:r>
      <w:r w:rsidR="006A4E11" w:rsidRPr="00DC204E">
        <w:t>ssure washing machines</w:t>
      </w:r>
    </w:p>
    <w:p w14:paraId="3A3CD5B7" w14:textId="394C0DDA" w:rsidR="00E0023B" w:rsidRPr="00DC204E" w:rsidRDefault="00E0023B" w:rsidP="006A4E11">
      <w:pPr>
        <w:pStyle w:val="Heading4"/>
      </w:pPr>
      <w:r w:rsidRPr="00DC204E">
        <w:t>Lesson 4</w:t>
      </w:r>
      <w:r w:rsidR="006A4E11" w:rsidRPr="00DC204E">
        <w:t xml:space="preserve"> - </w:t>
      </w:r>
      <w:r w:rsidRPr="00DC204E">
        <w:t>Protection of AtoN components during buoy cleaning operations and record keeping</w:t>
      </w:r>
    </w:p>
    <w:p w14:paraId="4ADF8F1E" w14:textId="0921FC3E" w:rsidR="00E0023B" w:rsidRPr="00DC204E" w:rsidRDefault="00E0023B" w:rsidP="006A4E11">
      <w:pPr>
        <w:pStyle w:val="List1"/>
        <w:numPr>
          <w:ilvl w:val="0"/>
          <w:numId w:val="34"/>
        </w:numPr>
      </w:pPr>
      <w:r w:rsidRPr="00DC204E">
        <w:t>The care and protection of marine lanterns, solar panels and other electric and electronic equipment fitted to buoys during cleaning operations</w:t>
      </w:r>
      <w:r w:rsidR="006A4E11" w:rsidRPr="00DC204E">
        <w:t>.</w:t>
      </w:r>
    </w:p>
    <w:p w14:paraId="7D82503B" w14:textId="3BA07176" w:rsidR="00E0023B" w:rsidRPr="00DC204E" w:rsidRDefault="00E0023B" w:rsidP="006A4E11">
      <w:pPr>
        <w:pStyle w:val="List1"/>
      </w:pPr>
      <w:r w:rsidRPr="00DC204E">
        <w:t>Recording the condition of the buoy before and after cleaning</w:t>
      </w:r>
      <w:r w:rsidR="006A4E11" w:rsidRPr="00DC204E">
        <w:t>.</w:t>
      </w:r>
    </w:p>
    <w:p w14:paraId="1E905EDC" w14:textId="152D7EEE" w:rsidR="00E0023B" w:rsidRPr="00DC204E" w:rsidRDefault="00E0023B" w:rsidP="006A4E11">
      <w:pPr>
        <w:pStyle w:val="List1"/>
      </w:pPr>
      <w:r w:rsidRPr="00DC204E">
        <w:t>Post cleaning checks, records and reports</w:t>
      </w:r>
      <w:r w:rsidR="006A4E11" w:rsidRPr="00DC204E">
        <w:t>.</w:t>
      </w:r>
    </w:p>
    <w:p w14:paraId="2393EA33" w14:textId="741EE5C4" w:rsidR="00E0023B" w:rsidRPr="00DC204E" w:rsidRDefault="00E0023B" w:rsidP="006A4E11">
      <w:pPr>
        <w:pStyle w:val="Heading2"/>
      </w:pPr>
      <w:bookmarkStart w:id="130" w:name="_Toc449012699"/>
      <w:r w:rsidRPr="00DC204E">
        <w:t>Module 5 – Site visit - attending a buoy cleaning operation</w:t>
      </w:r>
      <w:bookmarkEnd w:id="130"/>
    </w:p>
    <w:p w14:paraId="60618FA8" w14:textId="77777777" w:rsidR="006A4E11" w:rsidRPr="00DC204E" w:rsidRDefault="006A4E11" w:rsidP="006A4E11">
      <w:pPr>
        <w:pStyle w:val="Heading2separationline"/>
      </w:pPr>
    </w:p>
    <w:p w14:paraId="7C8C7CEB" w14:textId="19D0F8D3" w:rsidR="00E0023B" w:rsidRPr="00DC204E" w:rsidRDefault="00E0023B" w:rsidP="006A4E11">
      <w:pPr>
        <w:pStyle w:val="Heading3"/>
      </w:pPr>
      <w:bookmarkStart w:id="131" w:name="_Toc449012700"/>
      <w:r w:rsidRPr="00DC204E">
        <w:t>Scope</w:t>
      </w:r>
      <w:bookmarkEnd w:id="131"/>
    </w:p>
    <w:p w14:paraId="34A12DC5" w14:textId="77777777" w:rsidR="00E0023B" w:rsidRPr="00DC204E" w:rsidRDefault="00E0023B" w:rsidP="00E0023B">
      <w:pPr>
        <w:pStyle w:val="BodyText"/>
      </w:pPr>
      <w:r w:rsidRPr="00DC204E">
        <w:t>This module comprises attending a buoy cleaning operation in the field.</w:t>
      </w:r>
    </w:p>
    <w:p w14:paraId="2665B5B6" w14:textId="00E67380" w:rsidR="00E0023B" w:rsidRPr="00DC204E" w:rsidRDefault="00E0023B" w:rsidP="006A4E11">
      <w:pPr>
        <w:pStyle w:val="Heading3"/>
      </w:pPr>
      <w:bookmarkStart w:id="132" w:name="_Toc449012701"/>
      <w:r w:rsidRPr="00DC204E">
        <w:t>Learning Objective</w:t>
      </w:r>
      <w:bookmarkEnd w:id="132"/>
    </w:p>
    <w:p w14:paraId="26F8C41C" w14:textId="77777777" w:rsidR="00E0023B" w:rsidRPr="00DC204E" w:rsidRDefault="00E0023B" w:rsidP="00E0023B">
      <w:pPr>
        <w:pStyle w:val="BodyText"/>
      </w:pPr>
      <w:r w:rsidRPr="00DC204E">
        <w:t xml:space="preserve">Upon completion, the student will have a </w:t>
      </w:r>
      <w:r w:rsidRPr="00E638FE">
        <w:rPr>
          <w:b/>
        </w:rPr>
        <w:t>satisfactory</w:t>
      </w:r>
      <w:r w:rsidRPr="00DC204E">
        <w:t xml:space="preserve"> understanding of how a buoy cleaning operation is conducted in practice.</w:t>
      </w:r>
    </w:p>
    <w:p w14:paraId="70D68666" w14:textId="77777777" w:rsidR="00E0023B" w:rsidRPr="00DC204E" w:rsidRDefault="00E0023B" w:rsidP="006A4E11">
      <w:pPr>
        <w:pStyle w:val="List1"/>
        <w:numPr>
          <w:ilvl w:val="0"/>
          <w:numId w:val="0"/>
        </w:numPr>
        <w:tabs>
          <w:tab w:val="left" w:pos="9923"/>
        </w:tabs>
        <w:jc w:val="left"/>
        <w:rPr>
          <w:rFonts w:ascii="Times New Roman" w:hAnsi="Times New Roman"/>
          <w:sz w:val="24"/>
          <w:szCs w:val="24"/>
        </w:rPr>
      </w:pPr>
    </w:p>
    <w:sectPr w:rsidR="00E0023B" w:rsidRPr="00DC204E" w:rsidSect="00E0023B">
      <w:headerReference w:type="default" r:id="rId19"/>
      <w:footerReference w:type="default" r:id="rId20"/>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3F5CB0" w14:textId="77777777" w:rsidR="0080690B" w:rsidRDefault="0080690B" w:rsidP="003274DB">
      <w:r>
        <w:separator/>
      </w:r>
    </w:p>
    <w:p w14:paraId="3BD3875B" w14:textId="77777777" w:rsidR="0080690B" w:rsidRDefault="0080690B"/>
    <w:p w14:paraId="3CFC8979" w14:textId="77777777" w:rsidR="0080690B" w:rsidRDefault="0080690B"/>
    <w:p w14:paraId="3F32B183" w14:textId="77777777" w:rsidR="0080690B" w:rsidRDefault="0080690B"/>
  </w:endnote>
  <w:endnote w:type="continuationSeparator" w:id="0">
    <w:p w14:paraId="611C2759" w14:textId="77777777" w:rsidR="0080690B" w:rsidRDefault="0080690B" w:rsidP="003274DB">
      <w:r>
        <w:continuationSeparator/>
      </w:r>
    </w:p>
    <w:p w14:paraId="101E7639" w14:textId="77777777" w:rsidR="0080690B" w:rsidRDefault="0080690B"/>
    <w:p w14:paraId="7BAA29F7" w14:textId="77777777" w:rsidR="0080690B" w:rsidRDefault="0080690B"/>
    <w:p w14:paraId="4A18F0F3" w14:textId="77777777" w:rsidR="0080690B" w:rsidRDefault="0080690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KHIHG+TimesNewRoman,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CE2B2A" w14:textId="77777777" w:rsidR="00DB3535" w:rsidRDefault="00DB3535" w:rsidP="008747E0">
    <w:pPr>
      <w:pStyle w:val="Footer"/>
    </w:pPr>
    <w:r>
      <w:rPr>
        <w:noProof/>
        <w:lang w:val="en-US"/>
      </w:rPr>
      <mc:AlternateContent>
        <mc:Choice Requires="wps">
          <w:drawing>
            <wp:anchor distT="0" distB="0" distL="114300" distR="114300" simplePos="0" relativeHeight="251669504" behindDoc="0" locked="0" layoutInCell="1" allowOverlap="1" wp14:anchorId="37E900A3" wp14:editId="00CA3693">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3297A1D"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3F5AD974" w14:textId="77777777" w:rsidR="00DB3535" w:rsidRPr="00ED2A8D" w:rsidRDefault="00DB3535" w:rsidP="008747E0">
    <w:pPr>
      <w:pStyle w:val="Footer"/>
    </w:pPr>
    <w:r w:rsidRPr="00442889">
      <w:rPr>
        <w:noProof/>
        <w:lang w:val="en-US"/>
      </w:rPr>
      <w:drawing>
        <wp:anchor distT="0" distB="0" distL="114300" distR="114300" simplePos="0" relativeHeight="251661312" behindDoc="1" locked="0" layoutInCell="1" allowOverlap="1" wp14:anchorId="689C5235" wp14:editId="500AACEC">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1B54FFE6" w14:textId="77777777" w:rsidR="00DB3535" w:rsidRPr="00ED2A8D" w:rsidRDefault="00DB3535" w:rsidP="008747E0">
    <w:pPr>
      <w:pStyle w:val="Footer"/>
    </w:pPr>
  </w:p>
  <w:p w14:paraId="26E9DC58" w14:textId="77777777" w:rsidR="00DB3535" w:rsidRPr="00ED2A8D" w:rsidRDefault="00DB3535" w:rsidP="008747E0">
    <w:pPr>
      <w:pStyle w:val="Footer"/>
    </w:pPr>
  </w:p>
  <w:p w14:paraId="74B6E1E0" w14:textId="77777777" w:rsidR="00DB3535" w:rsidRPr="00ED2A8D" w:rsidRDefault="00DB3535" w:rsidP="008747E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9CC64F" w14:textId="77777777" w:rsidR="00DB3535" w:rsidRPr="003028AF" w:rsidRDefault="00DB3535" w:rsidP="003028AF">
    <w:pPr>
      <w:pStyle w:val="Footer"/>
      <w:rPr>
        <w:sz w:val="15"/>
        <w:szCs w:val="15"/>
      </w:rPr>
    </w:pPr>
  </w:p>
  <w:p w14:paraId="3170B192" w14:textId="77777777" w:rsidR="00DB3535" w:rsidRDefault="00DB3535" w:rsidP="00AB4A21">
    <w:pPr>
      <w:pStyle w:val="Footerportrait"/>
    </w:pPr>
  </w:p>
  <w:p w14:paraId="4B590508" w14:textId="3D5DCE5A" w:rsidR="00DB3535" w:rsidRPr="004D4BD5" w:rsidRDefault="004A5FE0" w:rsidP="00AB4A21">
    <w:pPr>
      <w:pStyle w:val="Footerportrait"/>
      <w:rPr>
        <w:b w:val="0"/>
      </w:rPr>
    </w:pPr>
    <w:r w:rsidRPr="004D4BD5">
      <w:rPr>
        <w:b w:val="0"/>
      </w:rPr>
      <w:fldChar w:fldCharType="begin"/>
    </w:r>
    <w:r w:rsidRPr="004D4BD5">
      <w:rPr>
        <w:b w:val="0"/>
      </w:rPr>
      <w:instrText xml:space="preserve"> STYLEREF "Document type" \* MERGEFORMAT </w:instrText>
    </w:r>
    <w:r w:rsidRPr="004D4BD5">
      <w:rPr>
        <w:b w:val="0"/>
      </w:rPr>
      <w:fldChar w:fldCharType="separate"/>
    </w:r>
    <w:r w:rsidR="005E773F">
      <w:rPr>
        <w:b w:val="0"/>
      </w:rPr>
      <w:t>IALA Model Course</w:t>
    </w:r>
    <w:r w:rsidRPr="004D4BD5">
      <w:rPr>
        <w:b w:val="0"/>
        <w:bCs/>
      </w:rPr>
      <w:fldChar w:fldCharType="end"/>
    </w:r>
    <w:r w:rsidR="00DB3535" w:rsidRPr="004D4BD5">
      <w:rPr>
        <w:b w:val="0"/>
      </w:rPr>
      <w:t xml:space="preserve"> </w:t>
    </w:r>
    <w:r w:rsidRPr="004D4BD5">
      <w:rPr>
        <w:b w:val="0"/>
      </w:rPr>
      <w:fldChar w:fldCharType="begin"/>
    </w:r>
    <w:r w:rsidRPr="004D4BD5">
      <w:rPr>
        <w:b w:val="0"/>
      </w:rPr>
      <w:instrText xml:space="preserve"> STYLEREF "Document number" \* MERGEFORMAT </w:instrText>
    </w:r>
    <w:r w:rsidRPr="004D4BD5">
      <w:rPr>
        <w:b w:val="0"/>
      </w:rPr>
      <w:fldChar w:fldCharType="separate"/>
    </w:r>
    <w:r w:rsidR="005E773F">
      <w:rPr>
        <w:b w:val="0"/>
      </w:rPr>
      <w:t>L2.1.8C2001-5</w:t>
    </w:r>
    <w:r w:rsidRPr="004D4BD5">
      <w:rPr>
        <w:b w:val="0"/>
      </w:rPr>
      <w:fldChar w:fldCharType="end"/>
    </w:r>
    <w:r w:rsidR="00DB3535" w:rsidRPr="004D4BD5">
      <w:rPr>
        <w:b w:val="0"/>
      </w:rPr>
      <w:t xml:space="preserve"> – </w:t>
    </w:r>
    <w:r w:rsidRPr="004D4BD5">
      <w:rPr>
        <w:b w:val="0"/>
      </w:rPr>
      <w:fldChar w:fldCharType="begin"/>
    </w:r>
    <w:r w:rsidRPr="004D4BD5">
      <w:rPr>
        <w:b w:val="0"/>
      </w:rPr>
      <w:instrText xml:space="preserve"> STYLEREF "Document name" \* MERGEFORMAT </w:instrText>
    </w:r>
    <w:r w:rsidRPr="004D4BD5">
      <w:rPr>
        <w:b w:val="0"/>
      </w:rPr>
      <w:fldChar w:fldCharType="separate"/>
    </w:r>
    <w:r w:rsidR="005E773F">
      <w:rPr>
        <w:b w:val="0"/>
      </w:rPr>
      <w:t>Level 2 - Buoy Cleaning</w:t>
    </w:r>
    <w:r w:rsidRPr="004D4BD5">
      <w:rPr>
        <w:b w:val="0"/>
      </w:rPr>
      <w:fldChar w:fldCharType="end"/>
    </w:r>
    <w:r w:rsidR="00DB3535" w:rsidRPr="004D4BD5">
      <w:rPr>
        <w:b w:val="0"/>
      </w:rPr>
      <w:tab/>
    </w:r>
  </w:p>
  <w:p w14:paraId="3122D953" w14:textId="77777777" w:rsidR="00DB3535" w:rsidRPr="004D4BD5" w:rsidRDefault="00DB3535" w:rsidP="003028AF">
    <w:pPr>
      <w:pStyle w:val="Footer"/>
      <w:framePr w:wrap="none" w:vAnchor="text" w:hAnchor="page" w:x="10882" w:y="1"/>
      <w:rPr>
        <w:rStyle w:val="PageNumber"/>
        <w:color w:val="00558C"/>
        <w:szCs w:val="15"/>
      </w:rPr>
    </w:pPr>
    <w:r w:rsidRPr="004D4BD5">
      <w:rPr>
        <w:rStyle w:val="PageNumber"/>
        <w:color w:val="00558C"/>
        <w:szCs w:val="15"/>
      </w:rPr>
      <w:t xml:space="preserve">P </w:t>
    </w:r>
    <w:r w:rsidRPr="004D4BD5">
      <w:rPr>
        <w:rStyle w:val="PageNumber"/>
        <w:color w:val="00558C"/>
        <w:szCs w:val="15"/>
      </w:rPr>
      <w:fldChar w:fldCharType="begin"/>
    </w:r>
    <w:r w:rsidRPr="004D4BD5">
      <w:rPr>
        <w:rStyle w:val="PageNumber"/>
        <w:color w:val="00558C"/>
        <w:szCs w:val="15"/>
      </w:rPr>
      <w:instrText xml:space="preserve">PAGE  </w:instrText>
    </w:r>
    <w:r w:rsidRPr="004D4BD5">
      <w:rPr>
        <w:rStyle w:val="PageNumber"/>
        <w:color w:val="00558C"/>
        <w:szCs w:val="15"/>
      </w:rPr>
      <w:fldChar w:fldCharType="separate"/>
    </w:r>
    <w:r w:rsidR="007F3889">
      <w:rPr>
        <w:rStyle w:val="PageNumber"/>
        <w:noProof/>
        <w:color w:val="00558C"/>
        <w:szCs w:val="15"/>
      </w:rPr>
      <w:t>3</w:t>
    </w:r>
    <w:r w:rsidRPr="004D4BD5">
      <w:rPr>
        <w:rStyle w:val="PageNumber"/>
        <w:color w:val="00558C"/>
        <w:szCs w:val="15"/>
      </w:rPr>
      <w:fldChar w:fldCharType="end"/>
    </w:r>
  </w:p>
  <w:p w14:paraId="20F821B1" w14:textId="195686C7" w:rsidR="00DB3535" w:rsidRPr="003028AF" w:rsidRDefault="00DB3535" w:rsidP="00292085">
    <w:pPr>
      <w:pStyle w:val="Footereditionno"/>
      <w:tabs>
        <w:tab w:val="clear" w:pos="10206"/>
        <w:tab w:val="right" w:pos="10205"/>
      </w:tabs>
      <w:rPr>
        <w:szCs w:val="15"/>
      </w:rPr>
    </w:pPr>
    <w:r w:rsidRPr="004D4BD5">
      <w:rPr>
        <w:b w:val="0"/>
        <w:szCs w:val="15"/>
      </w:rPr>
      <w:fldChar w:fldCharType="begin"/>
    </w:r>
    <w:r w:rsidRPr="004D4BD5">
      <w:rPr>
        <w:b w:val="0"/>
        <w:szCs w:val="15"/>
      </w:rPr>
      <w:instrText xml:space="preserve"> STYLEREF "Edition number" \* MERGEFORMAT </w:instrText>
    </w:r>
    <w:r w:rsidRPr="004D4BD5">
      <w:rPr>
        <w:b w:val="0"/>
        <w:szCs w:val="15"/>
      </w:rPr>
      <w:fldChar w:fldCharType="separate"/>
    </w:r>
    <w:r w:rsidR="005E773F" w:rsidRPr="005E773F">
      <w:rPr>
        <w:b w:val="0"/>
        <w:bCs/>
        <w:noProof/>
        <w:szCs w:val="15"/>
        <w:lang w:val="en-US"/>
      </w:rPr>
      <w:t>Edition 2.01</w:t>
    </w:r>
    <w:r w:rsidRPr="004D4BD5">
      <w:rPr>
        <w:b w:val="0"/>
        <w:szCs w:val="15"/>
      </w:rPr>
      <w:fldChar w:fldCharType="end"/>
    </w:r>
    <w:r w:rsidRPr="004D4BD5">
      <w:rPr>
        <w:b w:val="0"/>
        <w:szCs w:val="15"/>
      </w:rPr>
      <w:t xml:space="preserve">  </w:t>
    </w:r>
    <w:r w:rsidRPr="004D4BD5">
      <w:rPr>
        <w:b w:val="0"/>
        <w:szCs w:val="15"/>
      </w:rPr>
      <w:fldChar w:fldCharType="begin"/>
    </w:r>
    <w:r w:rsidRPr="004D4BD5">
      <w:rPr>
        <w:b w:val="0"/>
        <w:szCs w:val="15"/>
      </w:rPr>
      <w:instrText xml:space="preserve"> STYLEREF "Document date" \* MERGEFORMAT </w:instrText>
    </w:r>
    <w:r w:rsidRPr="004D4BD5">
      <w:rPr>
        <w:b w:val="0"/>
        <w:szCs w:val="15"/>
      </w:rPr>
      <w:fldChar w:fldCharType="separate"/>
    </w:r>
    <w:r w:rsidR="005E773F">
      <w:rPr>
        <w:b w:val="0"/>
        <w:noProof/>
        <w:szCs w:val="15"/>
      </w:rPr>
      <w:t>June 2016June 2021</w:t>
    </w:r>
    <w:r w:rsidRPr="004D4BD5">
      <w:rPr>
        <w:b w:val="0"/>
        <w:szCs w:val="15"/>
      </w:rPr>
      <w:fldChar w:fldCharType="end"/>
    </w:r>
    <w:r w:rsidRPr="003028AF">
      <w:rPr>
        <w:szCs w:val="15"/>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258EF1" w14:textId="77777777" w:rsidR="00DB3535" w:rsidRPr="002C5134" w:rsidRDefault="00DB3535" w:rsidP="002C5134">
    <w:pPr>
      <w:pStyle w:val="Footer"/>
      <w:rPr>
        <w:sz w:val="15"/>
        <w:szCs w:val="15"/>
      </w:rPr>
    </w:pPr>
  </w:p>
  <w:p w14:paraId="57E989F1" w14:textId="77777777" w:rsidR="00DB3535" w:rsidRDefault="00DB3535" w:rsidP="00D2697A">
    <w:pPr>
      <w:pStyle w:val="Footerlandscape"/>
    </w:pPr>
  </w:p>
  <w:p w14:paraId="355DCCF3" w14:textId="5FCAEE93" w:rsidR="00DB3535" w:rsidRPr="00C907DF" w:rsidRDefault="000B0C94" w:rsidP="00D2697A">
    <w:pPr>
      <w:pStyle w:val="Footerlandscape"/>
      <w:rPr>
        <w:rStyle w:val="PageNumber"/>
        <w:szCs w:val="15"/>
      </w:rPr>
    </w:pPr>
    <w:fldSimple w:instr=" STYLEREF &quot;Document type&quot; \* MERGEFORMAT ">
      <w:r w:rsidR="005E773F">
        <w:rPr>
          <w:noProof/>
        </w:rPr>
        <w:t>IALA Model Course</w:t>
      </w:r>
    </w:fldSimple>
    <w:r w:rsidR="00DB3535">
      <w:t xml:space="preserve"> </w:t>
    </w:r>
    <w:fldSimple w:instr=" STYLEREF &quot;Document number&quot; \* MERGEFORMAT ">
      <w:r w:rsidR="005E773F">
        <w:rPr>
          <w:noProof/>
        </w:rPr>
        <w:t>L2.1.8C2001-5</w:t>
      </w:r>
    </w:fldSimple>
    <w:r w:rsidR="00DB3535" w:rsidRPr="00C907DF">
      <w:t xml:space="preserve"> –</w:t>
    </w:r>
    <w:r w:rsidR="00DB3535">
      <w:t xml:space="preserve"> </w:t>
    </w:r>
    <w:fldSimple w:instr=" STYLEREF &quot;Document name&quot; \* MERGEFORMAT ">
      <w:r w:rsidR="005E773F">
        <w:rPr>
          <w:noProof/>
        </w:rPr>
        <w:t>Level 2 - Buoy Cleaning</w:t>
      </w:r>
    </w:fldSimple>
  </w:p>
  <w:p w14:paraId="6A8C5D6B" w14:textId="4C9E8EE4" w:rsidR="00DB3535" w:rsidRPr="00480D65" w:rsidRDefault="000B0C94" w:rsidP="00D2697A">
    <w:pPr>
      <w:pStyle w:val="Footerlandscape"/>
    </w:pPr>
    <w:fldSimple w:instr=" STYLEREF &quot;Edition number&quot; \* MERGEFORMAT ">
      <w:r w:rsidR="005E773F" w:rsidRPr="005E773F">
        <w:rPr>
          <w:bCs/>
          <w:noProof/>
        </w:rPr>
        <w:t>Edition 2.01</w:t>
      </w:r>
    </w:fldSimple>
    <w:r w:rsidR="00DB3535">
      <w:t xml:space="preserve">  </w:t>
    </w:r>
    <w:fldSimple w:instr=" STYLEREF &quot;Document date&quot; \* MERGEFORMAT ">
      <w:r w:rsidR="005E773F">
        <w:rPr>
          <w:noProof/>
        </w:rPr>
        <w:t>June 2016June 2021</w:t>
      </w:r>
    </w:fldSimple>
    <w:r w:rsidR="00DB3535" w:rsidRPr="00C907DF">
      <w:tab/>
    </w:r>
    <w:r w:rsidR="00DB3535" w:rsidRPr="002C5134">
      <w:t xml:space="preserve">P </w:t>
    </w:r>
    <w:r w:rsidR="00DB3535" w:rsidRPr="002C5134">
      <w:fldChar w:fldCharType="begin"/>
    </w:r>
    <w:r w:rsidR="00DB3535" w:rsidRPr="002C5134">
      <w:instrText xml:space="preserve">PAGE  </w:instrText>
    </w:r>
    <w:r w:rsidR="00DB3535" w:rsidRPr="002C5134">
      <w:fldChar w:fldCharType="separate"/>
    </w:r>
    <w:r w:rsidR="007F3889">
      <w:rPr>
        <w:noProof/>
      </w:rPr>
      <w:t>9</w:t>
    </w:r>
    <w:r w:rsidR="00DB3535" w:rsidRPr="002C5134">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EA6589" w14:textId="77777777" w:rsidR="0080690B" w:rsidRDefault="0080690B">
      <w:r>
        <w:separator/>
      </w:r>
    </w:p>
    <w:p w14:paraId="5C45F4F0" w14:textId="77777777" w:rsidR="0080690B" w:rsidRDefault="0080690B"/>
  </w:footnote>
  <w:footnote w:type="continuationSeparator" w:id="0">
    <w:p w14:paraId="5E0E88A7" w14:textId="77777777" w:rsidR="0080690B" w:rsidRDefault="0080690B" w:rsidP="003274DB">
      <w:r>
        <w:continuationSeparator/>
      </w:r>
    </w:p>
    <w:p w14:paraId="6E9D685A" w14:textId="77777777" w:rsidR="0080690B" w:rsidRDefault="0080690B"/>
    <w:p w14:paraId="27B934F1" w14:textId="77777777" w:rsidR="0080690B" w:rsidRDefault="0080690B"/>
    <w:p w14:paraId="0730B8ED" w14:textId="77777777" w:rsidR="0080690B" w:rsidRDefault="0080690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597B0D" w14:textId="3C0E1A75" w:rsidR="00DB3535" w:rsidRPr="00ED2A8D" w:rsidRDefault="00DB3535" w:rsidP="0052039D">
    <w:pPr>
      <w:pStyle w:val="Header"/>
      <w:jc w:val="right"/>
    </w:pPr>
    <w:r w:rsidRPr="00442889">
      <w:rPr>
        <w:noProof/>
        <w:lang w:val="en-US"/>
      </w:rPr>
      <w:drawing>
        <wp:anchor distT="0" distB="0" distL="114300" distR="114300" simplePos="0" relativeHeight="251657214" behindDoc="1" locked="0" layoutInCell="1" allowOverlap="1" wp14:anchorId="400144E3" wp14:editId="0BBC8FE9">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62D29602" w14:textId="77777777" w:rsidR="00DB3535" w:rsidRPr="00ED2A8D" w:rsidRDefault="00DB3535" w:rsidP="008747E0">
    <w:pPr>
      <w:pStyle w:val="Header"/>
    </w:pPr>
  </w:p>
  <w:p w14:paraId="43D1C755" w14:textId="77777777" w:rsidR="00DB3535" w:rsidRDefault="00DB3535" w:rsidP="008747E0">
    <w:pPr>
      <w:pStyle w:val="Header"/>
    </w:pPr>
  </w:p>
  <w:p w14:paraId="61D8E457" w14:textId="77777777" w:rsidR="00DB3535" w:rsidRDefault="00DB3535" w:rsidP="008747E0">
    <w:pPr>
      <w:pStyle w:val="Header"/>
    </w:pPr>
  </w:p>
  <w:p w14:paraId="58BCBCFD" w14:textId="77777777" w:rsidR="00DB3535" w:rsidRDefault="00DB3535" w:rsidP="008747E0">
    <w:pPr>
      <w:pStyle w:val="Header"/>
    </w:pPr>
  </w:p>
  <w:p w14:paraId="5BAB1884" w14:textId="77777777" w:rsidR="00DB3535" w:rsidRDefault="00DB3535" w:rsidP="008747E0">
    <w:pPr>
      <w:pStyle w:val="Header"/>
    </w:pPr>
  </w:p>
  <w:p w14:paraId="4DD85B4A" w14:textId="77777777" w:rsidR="00DB3535" w:rsidRDefault="00DB3535" w:rsidP="008747E0">
    <w:pPr>
      <w:pStyle w:val="Header"/>
    </w:pPr>
    <w:r>
      <w:rPr>
        <w:noProof/>
        <w:lang w:val="en-US"/>
      </w:rPr>
      <w:drawing>
        <wp:anchor distT="0" distB="0" distL="114300" distR="114300" simplePos="0" relativeHeight="251656189" behindDoc="1" locked="0" layoutInCell="1" allowOverlap="1" wp14:anchorId="5BE99025" wp14:editId="2A4BC59E">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00330FD6" w14:textId="77777777" w:rsidR="00DB3535" w:rsidRPr="00ED2A8D" w:rsidRDefault="00DB3535" w:rsidP="008747E0">
    <w:pPr>
      <w:pStyle w:val="Header"/>
    </w:pPr>
  </w:p>
  <w:p w14:paraId="41F33213" w14:textId="77777777" w:rsidR="00DB3535" w:rsidRPr="00ED2A8D" w:rsidRDefault="00DB3535" w:rsidP="001349DB">
    <w:pPr>
      <w:pStyle w:val="Header"/>
      <w:spacing w:line="360"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67703E" w14:textId="77777777" w:rsidR="00DB3535" w:rsidRPr="00ED2A8D" w:rsidRDefault="00DB3535" w:rsidP="008747E0">
    <w:pPr>
      <w:pStyle w:val="Header"/>
    </w:pPr>
    <w:r>
      <w:rPr>
        <w:noProof/>
        <w:lang w:val="en-US"/>
      </w:rPr>
      <w:drawing>
        <wp:anchor distT="0" distB="0" distL="114300" distR="114300" simplePos="0" relativeHeight="251658752" behindDoc="1" locked="0" layoutInCell="1" allowOverlap="1" wp14:anchorId="4498ADBB" wp14:editId="304DAA2A">
          <wp:simplePos x="0" y="0"/>
          <wp:positionH relativeFrom="page">
            <wp:posOffset>6840855</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149F4BB" w14:textId="77777777" w:rsidR="00DB3535" w:rsidRPr="00ED2A8D" w:rsidRDefault="00DB3535" w:rsidP="008747E0">
    <w:pPr>
      <w:pStyle w:val="Header"/>
    </w:pPr>
  </w:p>
  <w:p w14:paraId="6D3E8DA9" w14:textId="77777777" w:rsidR="00DB3535" w:rsidRDefault="00DB3535" w:rsidP="008747E0">
    <w:pPr>
      <w:pStyle w:val="Header"/>
    </w:pPr>
  </w:p>
  <w:p w14:paraId="13CD8389" w14:textId="77777777" w:rsidR="00DB3535" w:rsidRDefault="00DB3535" w:rsidP="008747E0">
    <w:pPr>
      <w:pStyle w:val="Header"/>
    </w:pPr>
  </w:p>
  <w:p w14:paraId="4E3BCB0D" w14:textId="77777777" w:rsidR="00DB3535" w:rsidRDefault="00DB3535" w:rsidP="008747E0">
    <w:pPr>
      <w:pStyle w:val="Header"/>
    </w:pPr>
  </w:p>
  <w:p w14:paraId="66E998F9" w14:textId="77777777" w:rsidR="00DB3535" w:rsidRPr="00441393" w:rsidRDefault="00DB3535" w:rsidP="00441393">
    <w:pPr>
      <w:pStyle w:val="Contents"/>
    </w:pPr>
    <w:r>
      <w:t>DOCUMENT REVISION</w:t>
    </w:r>
  </w:p>
  <w:p w14:paraId="2A9E6DD6" w14:textId="77777777" w:rsidR="00DB3535" w:rsidRPr="00ED2A8D" w:rsidRDefault="00DB3535" w:rsidP="008747E0">
    <w:pPr>
      <w:pStyle w:val="Header"/>
    </w:pPr>
  </w:p>
  <w:p w14:paraId="1AE87B5E" w14:textId="77777777" w:rsidR="00DB3535" w:rsidRPr="00AC33A2" w:rsidRDefault="00DB3535" w:rsidP="0078486B">
    <w:pPr>
      <w:pStyle w:val="Header"/>
      <w:spacing w:line="14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EF4C5D" w14:textId="77777777" w:rsidR="00DB3535" w:rsidRPr="00ED2A8D" w:rsidRDefault="00DB3535" w:rsidP="008747E0">
    <w:pPr>
      <w:pStyle w:val="Header"/>
    </w:pPr>
    <w:r>
      <w:rPr>
        <w:noProof/>
        <w:lang w:val="en-US"/>
      </w:rPr>
      <w:drawing>
        <wp:anchor distT="0" distB="0" distL="114300" distR="114300" simplePos="0" relativeHeight="251674624" behindDoc="1" locked="0" layoutInCell="1" allowOverlap="1" wp14:anchorId="2E85CED2" wp14:editId="5E5C25A7">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D518DDC" w14:textId="77777777" w:rsidR="00DB3535" w:rsidRPr="00ED2A8D" w:rsidRDefault="00DB3535" w:rsidP="008747E0">
    <w:pPr>
      <w:pStyle w:val="Header"/>
    </w:pPr>
  </w:p>
  <w:p w14:paraId="7CBC1758" w14:textId="77777777" w:rsidR="00DB3535" w:rsidRDefault="00DB3535" w:rsidP="008747E0">
    <w:pPr>
      <w:pStyle w:val="Header"/>
    </w:pPr>
  </w:p>
  <w:p w14:paraId="56D896C9" w14:textId="77777777" w:rsidR="00DB3535" w:rsidRDefault="00DB3535" w:rsidP="008747E0">
    <w:pPr>
      <w:pStyle w:val="Header"/>
    </w:pPr>
  </w:p>
  <w:p w14:paraId="4E1D74C3" w14:textId="77777777" w:rsidR="00DB3535" w:rsidRDefault="00DB3535" w:rsidP="008747E0">
    <w:pPr>
      <w:pStyle w:val="Header"/>
    </w:pPr>
  </w:p>
  <w:p w14:paraId="5B152B37" w14:textId="77777777" w:rsidR="00DB3535" w:rsidRPr="00441393" w:rsidRDefault="00DB3535" w:rsidP="00441393">
    <w:pPr>
      <w:pStyle w:val="Contents"/>
    </w:pPr>
    <w:r>
      <w:t>CONTENTS</w:t>
    </w:r>
  </w:p>
  <w:p w14:paraId="5627B6AB" w14:textId="77777777" w:rsidR="00DB3535" w:rsidRPr="00ED2A8D" w:rsidRDefault="00DB3535" w:rsidP="008747E0">
    <w:pPr>
      <w:pStyle w:val="Header"/>
    </w:pPr>
  </w:p>
  <w:p w14:paraId="4C97A838" w14:textId="77777777" w:rsidR="00DB3535" w:rsidRPr="00AC33A2" w:rsidRDefault="00DB3535" w:rsidP="0078486B">
    <w:pPr>
      <w:pStyle w:val="Header"/>
      <w:spacing w:line="140" w:lineRule="exac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EB53EA" w14:textId="77777777" w:rsidR="00DB3535" w:rsidRDefault="00DB3535" w:rsidP="00480D65">
    <w:pPr>
      <w:pStyle w:val="Header"/>
    </w:pPr>
    <w:r>
      <w:rPr>
        <w:noProof/>
        <w:lang w:val="en-US"/>
      </w:rPr>
      <w:drawing>
        <wp:anchor distT="0" distB="0" distL="114300" distR="114300" simplePos="0" relativeHeight="251678720" behindDoc="1" locked="0" layoutInCell="1" allowOverlap="1" wp14:anchorId="2EECDB2B" wp14:editId="74271CDE">
          <wp:simplePos x="0" y="0"/>
          <wp:positionH relativeFrom="page">
            <wp:posOffset>9995779</wp:posOffset>
          </wp:positionH>
          <wp:positionV relativeFrom="page">
            <wp:posOffset>4347</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BEC10F5"/>
    <w:multiLevelType w:val="multilevel"/>
    <w:tmpl w:val="A106DD90"/>
    <w:lvl w:ilvl="0">
      <w:start w:val="1"/>
      <w:numFmt w:val="decimal"/>
      <w:pStyle w:val="AppendixHead1"/>
      <w:lvlText w:val="%1."/>
      <w:lvlJc w:val="left"/>
      <w:pPr>
        <w:ind w:left="709" w:hanging="709"/>
      </w:pPr>
      <w:rPr>
        <w:rFonts w:asciiTheme="minorHAnsi" w:hAnsiTheme="minorHAnsi" w:hint="default"/>
        <w:b/>
        <w:i w:val="0"/>
        <w:color w:val="00AFAA"/>
        <w:sz w:val="28"/>
      </w:rPr>
    </w:lvl>
    <w:lvl w:ilvl="1">
      <w:start w:val="1"/>
      <w:numFmt w:val="decimal"/>
      <w:pStyle w:val="AppendixHead2"/>
      <w:lvlText w:val="%1.%2."/>
      <w:lvlJc w:val="left"/>
      <w:pPr>
        <w:ind w:left="851" w:hanging="851"/>
      </w:pPr>
      <w:rPr>
        <w:rFonts w:asciiTheme="minorHAnsi" w:hAnsiTheme="minorHAnsi" w:hint="default"/>
        <w:b/>
        <w:i w:val="0"/>
        <w:color w:val="00AFAA"/>
        <w:sz w:val="24"/>
      </w:rPr>
    </w:lvl>
    <w:lvl w:ilvl="2">
      <w:start w:val="1"/>
      <w:numFmt w:val="decimal"/>
      <w:pStyle w:val="AppendixHead3"/>
      <w:lvlText w:val="%1.%2.%3."/>
      <w:lvlJc w:val="left"/>
      <w:pPr>
        <w:tabs>
          <w:tab w:val="num" w:pos="0"/>
        </w:tabs>
        <w:ind w:left="992" w:hanging="992"/>
      </w:pPr>
      <w:rPr>
        <w:rFonts w:asciiTheme="minorHAnsi" w:hAnsiTheme="minorHAnsi" w:hint="default"/>
        <w:b/>
        <w:i w:val="0"/>
        <w:color w:val="00AFAA"/>
        <w:sz w:val="22"/>
      </w:rPr>
    </w:lvl>
    <w:lvl w:ilvl="3">
      <w:start w:val="1"/>
      <w:numFmt w:val="decimal"/>
      <w:pStyle w:val="AppendixHead4"/>
      <w:lvlText w:val="%1.%2.%3.%4."/>
      <w:lvlJc w:val="left"/>
      <w:pPr>
        <w:ind w:left="1134" w:hanging="1134"/>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5"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62639A"/>
    <w:multiLevelType w:val="multilevel"/>
    <w:tmpl w:val="25C2FCA4"/>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E6B4F5D"/>
    <w:multiLevelType w:val="multilevel"/>
    <w:tmpl w:val="5FA21F10"/>
    <w:lvl w:ilvl="0">
      <w:start w:val="1"/>
      <w:numFmt w:val="decimal"/>
      <w:pStyle w:val="equation"/>
      <w:lvlText w:val="Equation %1"/>
      <w:lvlJc w:val="left"/>
      <w:pPr>
        <w:ind w:left="1276" w:hanging="1276"/>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4590560E"/>
    <w:multiLevelType w:val="multilevel"/>
    <w:tmpl w:val="5DD06C0E"/>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8D554E7"/>
    <w:multiLevelType w:val="hybridMultilevel"/>
    <w:tmpl w:val="CDF6E040"/>
    <w:lvl w:ilvl="0" w:tplc="FFCE50BC">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15" w15:restartNumberingAfterBreak="0">
    <w:nsid w:val="67AB4D84"/>
    <w:multiLevelType w:val="multilevel"/>
    <w:tmpl w:val="F2066624"/>
    <w:lvl w:ilvl="0">
      <w:start w:val="1"/>
      <w:numFmt w:val="decimal"/>
      <w:pStyle w:val="Heading1"/>
      <w:lvlText w:val="%1."/>
      <w:lvlJc w:val="left"/>
      <w:pPr>
        <w:ind w:left="425" w:hanging="425"/>
      </w:pPr>
      <w:rPr>
        <w:rFonts w:asciiTheme="minorHAnsi" w:hAnsiTheme="minorHAnsi" w:hint="default"/>
        <w:b/>
        <w:i w:val="0"/>
        <w:color w:val="00AFAA"/>
        <w:sz w:val="28"/>
      </w:rPr>
    </w:lvl>
    <w:lvl w:ilvl="1">
      <w:start w:val="1"/>
      <w:numFmt w:val="decimal"/>
      <w:pStyle w:val="Heading2"/>
      <w:lvlText w:val="%1.%2."/>
      <w:lvlJc w:val="left"/>
      <w:pPr>
        <w:ind w:left="709" w:hanging="709"/>
      </w:pPr>
      <w:rPr>
        <w:rFonts w:asciiTheme="minorHAnsi" w:hAnsiTheme="minorHAnsi" w:hint="default"/>
        <w:b/>
        <w:i w:val="0"/>
        <w:color w:val="00AFAA"/>
        <w:sz w:val="24"/>
      </w:rPr>
    </w:lvl>
    <w:lvl w:ilvl="2">
      <w:start w:val="1"/>
      <w:numFmt w:val="decimal"/>
      <w:pStyle w:val="Heading3"/>
      <w:lvlText w:val="%1.%2.%3."/>
      <w:lvlJc w:val="left"/>
      <w:pPr>
        <w:ind w:left="851" w:hanging="851"/>
      </w:pPr>
      <w:rPr>
        <w:rFonts w:asciiTheme="minorHAnsi" w:hAnsiTheme="minorHAnsi" w:hint="default"/>
        <w:b/>
        <w:i w:val="0"/>
        <w:color w:val="00AFAA"/>
        <w:sz w:val="22"/>
      </w:rPr>
    </w:lvl>
    <w:lvl w:ilvl="3">
      <w:start w:val="1"/>
      <w:numFmt w:val="decimal"/>
      <w:pStyle w:val="Heading4"/>
      <w:lvlText w:val="%1.%2.%3.%4."/>
      <w:lvlJc w:val="left"/>
      <w:pPr>
        <w:ind w:left="987" w:hanging="987"/>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72A1570F"/>
    <w:multiLevelType w:val="multilevel"/>
    <w:tmpl w:val="EDBE5052"/>
    <w:lvl w:ilvl="0">
      <w:start w:val="1"/>
      <w:numFmt w:val="decimal"/>
      <w:pStyle w:val="Module"/>
      <w:lvlText w:val="MODULE %1"/>
      <w:lvlJc w:val="left"/>
      <w:pPr>
        <w:ind w:left="1843" w:hanging="1843"/>
      </w:pPr>
      <w:rPr>
        <w:rFonts w:asciiTheme="minorHAnsi" w:hAnsiTheme="minorHAnsi" w:hint="default"/>
        <w:b/>
        <w:i w:val="0"/>
        <w:color w:val="009FDF"/>
        <w:sz w:val="32"/>
        <w:u w:val="single" w:color="009FDF"/>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77E425FF"/>
    <w:multiLevelType w:val="multilevel"/>
    <w:tmpl w:val="31E0B966"/>
    <w:lvl w:ilvl="0">
      <w:start w:val="1"/>
      <w:numFmt w:val="decimal"/>
      <w:pStyle w:val="Part"/>
      <w:suff w:val="nothing"/>
      <w:lvlText w:val="PART %1"/>
      <w:lvlJc w:val="left"/>
      <w:pPr>
        <w:ind w:left="0" w:firstLine="0"/>
      </w:pPr>
      <w:rPr>
        <w:rFonts w:asciiTheme="minorHAnsi" w:hAnsiTheme="minorHAnsi" w:hint="default"/>
        <w:b/>
        <w:bCs w:val="0"/>
        <w:i w:val="0"/>
        <w:iCs w:val="0"/>
        <w:caps w:val="0"/>
        <w:strike w:val="0"/>
        <w:dstrike w:val="0"/>
        <w:vanish w:val="0"/>
        <w:color w:val="009FDF"/>
        <w:spacing w:val="0"/>
        <w:kern w:val="0"/>
        <w:position w:val="0"/>
        <w:sz w:val="32"/>
        <w:u w:val="non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7BB11B89"/>
    <w:multiLevelType w:val="hybridMultilevel"/>
    <w:tmpl w:val="64DCC9CA"/>
    <w:lvl w:ilvl="0" w:tplc="CE1458D6">
      <w:start w:val="1"/>
      <w:numFmt w:val="bullet"/>
      <w:pStyle w:val="Bullet2"/>
      <w:lvlText w:val=""/>
      <w:lvlJc w:val="left"/>
      <w:pPr>
        <w:ind w:left="851" w:hanging="426"/>
      </w:pPr>
      <w:rPr>
        <w:rFonts w:ascii="Symbol" w:hAnsi="Symbol" w:hint="default"/>
        <w:color w:val="00AFA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4"/>
  </w:num>
  <w:num w:numId="2">
    <w:abstractNumId w:val="3"/>
  </w:num>
  <w:num w:numId="3">
    <w:abstractNumId w:val="5"/>
  </w:num>
  <w:num w:numId="4">
    <w:abstractNumId w:val="1"/>
  </w:num>
  <w:num w:numId="5">
    <w:abstractNumId w:val="8"/>
  </w:num>
  <w:num w:numId="6">
    <w:abstractNumId w:val="13"/>
  </w:num>
  <w:num w:numId="7">
    <w:abstractNumId w:val="20"/>
  </w:num>
  <w:num w:numId="8">
    <w:abstractNumId w:val="17"/>
  </w:num>
  <w:num w:numId="9">
    <w:abstractNumId w:val="11"/>
  </w:num>
  <w:num w:numId="10">
    <w:abstractNumId w:val="7"/>
  </w:num>
  <w:num w:numId="11">
    <w:abstractNumId w:val="2"/>
  </w:num>
  <w:num w:numId="12">
    <w:abstractNumId w:val="18"/>
  </w:num>
  <w:num w:numId="13">
    <w:abstractNumId w:val="0"/>
  </w:num>
  <w:num w:numId="14">
    <w:abstractNumId w:val="6"/>
  </w:num>
  <w:num w:numId="15">
    <w:abstractNumId w:val="4"/>
  </w:num>
  <w:num w:numId="16">
    <w:abstractNumId w:val="9"/>
  </w:num>
  <w:num w:numId="17">
    <w:abstractNumId w:val="12"/>
  </w:num>
  <w:num w:numId="18">
    <w:abstractNumId w:val="15"/>
  </w:num>
  <w:num w:numId="19">
    <w:abstractNumId w:val="19"/>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num>
  <w:num w:numId="23">
    <w:abstractNumId w:val="10"/>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Kevin Gregory">
    <w15:presenceInfo w15:providerId="None" w15:userId="Kevin Gregor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9"/>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5B52"/>
    <w:rsid w:val="000051C2"/>
    <w:rsid w:val="00007A08"/>
    <w:rsid w:val="000174F9"/>
    <w:rsid w:val="00024972"/>
    <w:rsid w:val="000249C2"/>
    <w:rsid w:val="000258F6"/>
    <w:rsid w:val="000379A7"/>
    <w:rsid w:val="00040EB8"/>
    <w:rsid w:val="000537D0"/>
    <w:rsid w:val="00057B6D"/>
    <w:rsid w:val="00061A7B"/>
    <w:rsid w:val="000764FD"/>
    <w:rsid w:val="0008654C"/>
    <w:rsid w:val="000904ED"/>
    <w:rsid w:val="00093294"/>
    <w:rsid w:val="00094D5A"/>
    <w:rsid w:val="000A27A8"/>
    <w:rsid w:val="000A5291"/>
    <w:rsid w:val="000B0C94"/>
    <w:rsid w:val="000B1A77"/>
    <w:rsid w:val="000C711B"/>
    <w:rsid w:val="000D6693"/>
    <w:rsid w:val="000E2A33"/>
    <w:rsid w:val="000E3954"/>
    <w:rsid w:val="000E3E52"/>
    <w:rsid w:val="000F0F9F"/>
    <w:rsid w:val="000F3F43"/>
    <w:rsid w:val="00113D5B"/>
    <w:rsid w:val="00113EFD"/>
    <w:rsid w:val="00113F8F"/>
    <w:rsid w:val="001205DE"/>
    <w:rsid w:val="001349DB"/>
    <w:rsid w:val="00136E58"/>
    <w:rsid w:val="00156525"/>
    <w:rsid w:val="00161325"/>
    <w:rsid w:val="00166A54"/>
    <w:rsid w:val="0017295E"/>
    <w:rsid w:val="00180C11"/>
    <w:rsid w:val="001836BE"/>
    <w:rsid w:val="001862D3"/>
    <w:rsid w:val="001875B1"/>
    <w:rsid w:val="001C73F6"/>
    <w:rsid w:val="001D4A3E"/>
    <w:rsid w:val="001E0F67"/>
    <w:rsid w:val="001E416D"/>
    <w:rsid w:val="00201337"/>
    <w:rsid w:val="002022EA"/>
    <w:rsid w:val="00205B17"/>
    <w:rsid w:val="00205D9B"/>
    <w:rsid w:val="002204DA"/>
    <w:rsid w:val="0022371A"/>
    <w:rsid w:val="0025141E"/>
    <w:rsid w:val="002520AD"/>
    <w:rsid w:val="00257DF8"/>
    <w:rsid w:val="00257E4A"/>
    <w:rsid w:val="0027175D"/>
    <w:rsid w:val="00274ADD"/>
    <w:rsid w:val="00280DE0"/>
    <w:rsid w:val="00292085"/>
    <w:rsid w:val="002974BA"/>
    <w:rsid w:val="002A29D4"/>
    <w:rsid w:val="002A52C4"/>
    <w:rsid w:val="002B598C"/>
    <w:rsid w:val="002C5134"/>
    <w:rsid w:val="002C7B21"/>
    <w:rsid w:val="002E22F4"/>
    <w:rsid w:val="002E40AD"/>
    <w:rsid w:val="002E4993"/>
    <w:rsid w:val="002E5BAC"/>
    <w:rsid w:val="002E7635"/>
    <w:rsid w:val="002F265A"/>
    <w:rsid w:val="002F3536"/>
    <w:rsid w:val="003028AF"/>
    <w:rsid w:val="00305EFE"/>
    <w:rsid w:val="00313D85"/>
    <w:rsid w:val="0031400E"/>
    <w:rsid w:val="00315CE3"/>
    <w:rsid w:val="00320639"/>
    <w:rsid w:val="003251FE"/>
    <w:rsid w:val="003274DB"/>
    <w:rsid w:val="00327FBF"/>
    <w:rsid w:val="003322BB"/>
    <w:rsid w:val="00344AD0"/>
    <w:rsid w:val="0036382D"/>
    <w:rsid w:val="00364B7A"/>
    <w:rsid w:val="00380350"/>
    <w:rsid w:val="00380B4E"/>
    <w:rsid w:val="003816E4"/>
    <w:rsid w:val="00383EE9"/>
    <w:rsid w:val="003840BF"/>
    <w:rsid w:val="0038629E"/>
    <w:rsid w:val="003A368B"/>
    <w:rsid w:val="003A7759"/>
    <w:rsid w:val="003B03EA"/>
    <w:rsid w:val="003C365A"/>
    <w:rsid w:val="003C7C34"/>
    <w:rsid w:val="003D0F37"/>
    <w:rsid w:val="003D5150"/>
    <w:rsid w:val="003E3151"/>
    <w:rsid w:val="003F191B"/>
    <w:rsid w:val="003F1C3A"/>
    <w:rsid w:val="003F1ECC"/>
    <w:rsid w:val="00414DEF"/>
    <w:rsid w:val="0042518D"/>
    <w:rsid w:val="0042639D"/>
    <w:rsid w:val="00434423"/>
    <w:rsid w:val="00441393"/>
    <w:rsid w:val="00447CF0"/>
    <w:rsid w:val="00456F10"/>
    <w:rsid w:val="00465491"/>
    <w:rsid w:val="00476247"/>
    <w:rsid w:val="00480D65"/>
    <w:rsid w:val="00492A8D"/>
    <w:rsid w:val="004A4526"/>
    <w:rsid w:val="004A568C"/>
    <w:rsid w:val="004A5FE0"/>
    <w:rsid w:val="004B0EE8"/>
    <w:rsid w:val="004B2991"/>
    <w:rsid w:val="004D0799"/>
    <w:rsid w:val="004D4BD5"/>
    <w:rsid w:val="004E1D57"/>
    <w:rsid w:val="004E2F16"/>
    <w:rsid w:val="00503044"/>
    <w:rsid w:val="00513460"/>
    <w:rsid w:val="00517687"/>
    <w:rsid w:val="0052039D"/>
    <w:rsid w:val="00523666"/>
    <w:rsid w:val="00526234"/>
    <w:rsid w:val="005351C3"/>
    <w:rsid w:val="00557434"/>
    <w:rsid w:val="00585C9B"/>
    <w:rsid w:val="00595415"/>
    <w:rsid w:val="00597652"/>
    <w:rsid w:val="005A080B"/>
    <w:rsid w:val="005B12A5"/>
    <w:rsid w:val="005B2163"/>
    <w:rsid w:val="005C161A"/>
    <w:rsid w:val="005C1BCB"/>
    <w:rsid w:val="005C2312"/>
    <w:rsid w:val="005C299E"/>
    <w:rsid w:val="005C4735"/>
    <w:rsid w:val="005C5C63"/>
    <w:rsid w:val="005C71FF"/>
    <w:rsid w:val="005D304B"/>
    <w:rsid w:val="005D6E5D"/>
    <w:rsid w:val="005E3989"/>
    <w:rsid w:val="005E4659"/>
    <w:rsid w:val="005E473C"/>
    <w:rsid w:val="005E6557"/>
    <w:rsid w:val="005E773F"/>
    <w:rsid w:val="005F1386"/>
    <w:rsid w:val="005F17C2"/>
    <w:rsid w:val="006127AC"/>
    <w:rsid w:val="00617F1B"/>
    <w:rsid w:val="00634A78"/>
    <w:rsid w:val="00642025"/>
    <w:rsid w:val="0065107F"/>
    <w:rsid w:val="00651526"/>
    <w:rsid w:val="0065450E"/>
    <w:rsid w:val="00666061"/>
    <w:rsid w:val="00667424"/>
    <w:rsid w:val="00667792"/>
    <w:rsid w:val="00671677"/>
    <w:rsid w:val="00674DCF"/>
    <w:rsid w:val="006750F2"/>
    <w:rsid w:val="0068553C"/>
    <w:rsid w:val="00685F34"/>
    <w:rsid w:val="00686CED"/>
    <w:rsid w:val="006975A8"/>
    <w:rsid w:val="006A2EC5"/>
    <w:rsid w:val="006A4E11"/>
    <w:rsid w:val="006E0818"/>
    <w:rsid w:val="006E0E7D"/>
    <w:rsid w:val="006F032D"/>
    <w:rsid w:val="006F1C14"/>
    <w:rsid w:val="0072737A"/>
    <w:rsid w:val="00731DEE"/>
    <w:rsid w:val="007342FE"/>
    <w:rsid w:val="00746702"/>
    <w:rsid w:val="0074704E"/>
    <w:rsid w:val="00750AF1"/>
    <w:rsid w:val="007519FD"/>
    <w:rsid w:val="007542FF"/>
    <w:rsid w:val="00755EA1"/>
    <w:rsid w:val="007715E8"/>
    <w:rsid w:val="00772685"/>
    <w:rsid w:val="0077373B"/>
    <w:rsid w:val="00776004"/>
    <w:rsid w:val="0078486B"/>
    <w:rsid w:val="00785A39"/>
    <w:rsid w:val="00787D8A"/>
    <w:rsid w:val="00790277"/>
    <w:rsid w:val="00791EBC"/>
    <w:rsid w:val="00793577"/>
    <w:rsid w:val="00794202"/>
    <w:rsid w:val="007A446A"/>
    <w:rsid w:val="007A6476"/>
    <w:rsid w:val="007B29A6"/>
    <w:rsid w:val="007B6A93"/>
    <w:rsid w:val="007B7FEC"/>
    <w:rsid w:val="007D2107"/>
    <w:rsid w:val="007D5895"/>
    <w:rsid w:val="007D77AB"/>
    <w:rsid w:val="007E30DF"/>
    <w:rsid w:val="007F3889"/>
    <w:rsid w:val="007F4D73"/>
    <w:rsid w:val="007F7544"/>
    <w:rsid w:val="00800995"/>
    <w:rsid w:val="0080690B"/>
    <w:rsid w:val="00815E10"/>
    <w:rsid w:val="008326B2"/>
    <w:rsid w:val="00846831"/>
    <w:rsid w:val="0084683E"/>
    <w:rsid w:val="008533FB"/>
    <w:rsid w:val="00864E45"/>
    <w:rsid w:val="00865532"/>
    <w:rsid w:val="008737D3"/>
    <w:rsid w:val="008747E0"/>
    <w:rsid w:val="00876841"/>
    <w:rsid w:val="008827A8"/>
    <w:rsid w:val="00882B3C"/>
    <w:rsid w:val="00883AE3"/>
    <w:rsid w:val="0088489E"/>
    <w:rsid w:val="008972C3"/>
    <w:rsid w:val="008C33B5"/>
    <w:rsid w:val="008C7002"/>
    <w:rsid w:val="008D1B79"/>
    <w:rsid w:val="008D2314"/>
    <w:rsid w:val="008E0807"/>
    <w:rsid w:val="008E1F69"/>
    <w:rsid w:val="008E54F8"/>
    <w:rsid w:val="008E5E93"/>
    <w:rsid w:val="008F57D8"/>
    <w:rsid w:val="0090228A"/>
    <w:rsid w:val="00902834"/>
    <w:rsid w:val="00913B44"/>
    <w:rsid w:val="00914E26"/>
    <w:rsid w:val="0091590F"/>
    <w:rsid w:val="009249A2"/>
    <w:rsid w:val="0092540C"/>
    <w:rsid w:val="00925E0F"/>
    <w:rsid w:val="00931A57"/>
    <w:rsid w:val="009414E6"/>
    <w:rsid w:val="0094549B"/>
    <w:rsid w:val="00945B52"/>
    <w:rsid w:val="00971591"/>
    <w:rsid w:val="00974564"/>
    <w:rsid w:val="00974BC7"/>
    <w:rsid w:val="00974E99"/>
    <w:rsid w:val="009764FA"/>
    <w:rsid w:val="009773B0"/>
    <w:rsid w:val="00980192"/>
    <w:rsid w:val="0098220E"/>
    <w:rsid w:val="009865F4"/>
    <w:rsid w:val="00994D97"/>
    <w:rsid w:val="009A1FCD"/>
    <w:rsid w:val="009A2D6E"/>
    <w:rsid w:val="009B785E"/>
    <w:rsid w:val="009C25D3"/>
    <w:rsid w:val="009C26F8"/>
    <w:rsid w:val="009C609E"/>
    <w:rsid w:val="009D1F6E"/>
    <w:rsid w:val="009E16EC"/>
    <w:rsid w:val="009E4A4D"/>
    <w:rsid w:val="009F081F"/>
    <w:rsid w:val="00A03913"/>
    <w:rsid w:val="00A057FD"/>
    <w:rsid w:val="00A13E56"/>
    <w:rsid w:val="00A24838"/>
    <w:rsid w:val="00A4308C"/>
    <w:rsid w:val="00A4469B"/>
    <w:rsid w:val="00A549B3"/>
    <w:rsid w:val="00A668D2"/>
    <w:rsid w:val="00A72ED7"/>
    <w:rsid w:val="00A8083F"/>
    <w:rsid w:val="00A84CE0"/>
    <w:rsid w:val="00A90B63"/>
    <w:rsid w:val="00A90D86"/>
    <w:rsid w:val="00A93103"/>
    <w:rsid w:val="00AA3E01"/>
    <w:rsid w:val="00AA7005"/>
    <w:rsid w:val="00AB1D1A"/>
    <w:rsid w:val="00AB46CD"/>
    <w:rsid w:val="00AB4A21"/>
    <w:rsid w:val="00AB4FB9"/>
    <w:rsid w:val="00AC1940"/>
    <w:rsid w:val="00AC33A2"/>
    <w:rsid w:val="00AD4E86"/>
    <w:rsid w:val="00AE65F1"/>
    <w:rsid w:val="00AE6BB4"/>
    <w:rsid w:val="00AE74AD"/>
    <w:rsid w:val="00AF159C"/>
    <w:rsid w:val="00B01873"/>
    <w:rsid w:val="00B03F1C"/>
    <w:rsid w:val="00B17253"/>
    <w:rsid w:val="00B31A41"/>
    <w:rsid w:val="00B40199"/>
    <w:rsid w:val="00B502FF"/>
    <w:rsid w:val="00B552CA"/>
    <w:rsid w:val="00B6127C"/>
    <w:rsid w:val="00B67422"/>
    <w:rsid w:val="00B67FEF"/>
    <w:rsid w:val="00B70BD4"/>
    <w:rsid w:val="00B73463"/>
    <w:rsid w:val="00B7492B"/>
    <w:rsid w:val="00B817DE"/>
    <w:rsid w:val="00B86E41"/>
    <w:rsid w:val="00B9016D"/>
    <w:rsid w:val="00B924BB"/>
    <w:rsid w:val="00BA0F98"/>
    <w:rsid w:val="00BA1517"/>
    <w:rsid w:val="00BA67FD"/>
    <w:rsid w:val="00BA7C48"/>
    <w:rsid w:val="00BB1D8D"/>
    <w:rsid w:val="00BB27A6"/>
    <w:rsid w:val="00BB2E2F"/>
    <w:rsid w:val="00BB3211"/>
    <w:rsid w:val="00BC27F6"/>
    <w:rsid w:val="00BC39F4"/>
    <w:rsid w:val="00BD0D76"/>
    <w:rsid w:val="00BD21FE"/>
    <w:rsid w:val="00BD7EE1"/>
    <w:rsid w:val="00BE5568"/>
    <w:rsid w:val="00BF1358"/>
    <w:rsid w:val="00BF3CB4"/>
    <w:rsid w:val="00C0106D"/>
    <w:rsid w:val="00C133BE"/>
    <w:rsid w:val="00C2048E"/>
    <w:rsid w:val="00C222B4"/>
    <w:rsid w:val="00C352EA"/>
    <w:rsid w:val="00C35CF6"/>
    <w:rsid w:val="00C4205C"/>
    <w:rsid w:val="00C42E66"/>
    <w:rsid w:val="00C47A15"/>
    <w:rsid w:val="00C52B00"/>
    <w:rsid w:val="00C533EC"/>
    <w:rsid w:val="00C5470E"/>
    <w:rsid w:val="00C55EFB"/>
    <w:rsid w:val="00C56585"/>
    <w:rsid w:val="00C56B3F"/>
    <w:rsid w:val="00C773D9"/>
    <w:rsid w:val="00C805CB"/>
    <w:rsid w:val="00C80ACE"/>
    <w:rsid w:val="00C81162"/>
    <w:rsid w:val="00C83666"/>
    <w:rsid w:val="00C8676D"/>
    <w:rsid w:val="00C870B5"/>
    <w:rsid w:val="00C91630"/>
    <w:rsid w:val="00C936F6"/>
    <w:rsid w:val="00C966EB"/>
    <w:rsid w:val="00CA04B1"/>
    <w:rsid w:val="00CA2DFC"/>
    <w:rsid w:val="00CB03D4"/>
    <w:rsid w:val="00CB155C"/>
    <w:rsid w:val="00CB507B"/>
    <w:rsid w:val="00CC35EF"/>
    <w:rsid w:val="00CC5048"/>
    <w:rsid w:val="00CC5F44"/>
    <w:rsid w:val="00CC6246"/>
    <w:rsid w:val="00CD4EBF"/>
    <w:rsid w:val="00CE5E46"/>
    <w:rsid w:val="00D1463A"/>
    <w:rsid w:val="00D16B8E"/>
    <w:rsid w:val="00D2138C"/>
    <w:rsid w:val="00D216A5"/>
    <w:rsid w:val="00D2522B"/>
    <w:rsid w:val="00D2697A"/>
    <w:rsid w:val="00D31339"/>
    <w:rsid w:val="00D347D9"/>
    <w:rsid w:val="00D36983"/>
    <w:rsid w:val="00D3700C"/>
    <w:rsid w:val="00D653B1"/>
    <w:rsid w:val="00D74AE1"/>
    <w:rsid w:val="00D85124"/>
    <w:rsid w:val="00D865A8"/>
    <w:rsid w:val="00D92C2D"/>
    <w:rsid w:val="00D95BDA"/>
    <w:rsid w:val="00DA17CD"/>
    <w:rsid w:val="00DB25B3"/>
    <w:rsid w:val="00DB3535"/>
    <w:rsid w:val="00DB50E4"/>
    <w:rsid w:val="00DC204E"/>
    <w:rsid w:val="00DC542F"/>
    <w:rsid w:val="00DC6D2F"/>
    <w:rsid w:val="00DE0893"/>
    <w:rsid w:val="00DE2814"/>
    <w:rsid w:val="00DF2E96"/>
    <w:rsid w:val="00E0023B"/>
    <w:rsid w:val="00E01272"/>
    <w:rsid w:val="00E03846"/>
    <w:rsid w:val="00E14AC9"/>
    <w:rsid w:val="00E20A7D"/>
    <w:rsid w:val="00E27A2F"/>
    <w:rsid w:val="00E42A94"/>
    <w:rsid w:val="00E44BE8"/>
    <w:rsid w:val="00E458BF"/>
    <w:rsid w:val="00E4733B"/>
    <w:rsid w:val="00E56440"/>
    <w:rsid w:val="00E638FE"/>
    <w:rsid w:val="00E67A5C"/>
    <w:rsid w:val="00E706E7"/>
    <w:rsid w:val="00E734BE"/>
    <w:rsid w:val="00E770F6"/>
    <w:rsid w:val="00E81AA0"/>
    <w:rsid w:val="00E84229"/>
    <w:rsid w:val="00E86D30"/>
    <w:rsid w:val="00E90E4E"/>
    <w:rsid w:val="00E92F1E"/>
    <w:rsid w:val="00E9391E"/>
    <w:rsid w:val="00E96AC7"/>
    <w:rsid w:val="00EA1052"/>
    <w:rsid w:val="00EA218F"/>
    <w:rsid w:val="00EA3C9B"/>
    <w:rsid w:val="00EA4F29"/>
    <w:rsid w:val="00EA5F83"/>
    <w:rsid w:val="00EA668C"/>
    <w:rsid w:val="00EA6F9D"/>
    <w:rsid w:val="00EB6F3C"/>
    <w:rsid w:val="00EC1E2C"/>
    <w:rsid w:val="00EC2718"/>
    <w:rsid w:val="00ED030E"/>
    <w:rsid w:val="00ED1C7D"/>
    <w:rsid w:val="00ED2A8D"/>
    <w:rsid w:val="00EE1F49"/>
    <w:rsid w:val="00EE54CB"/>
    <w:rsid w:val="00EE7D9E"/>
    <w:rsid w:val="00EF1C54"/>
    <w:rsid w:val="00EF23C8"/>
    <w:rsid w:val="00EF33C9"/>
    <w:rsid w:val="00EF404B"/>
    <w:rsid w:val="00EF50B0"/>
    <w:rsid w:val="00EF6C10"/>
    <w:rsid w:val="00EF7AB3"/>
    <w:rsid w:val="00F00376"/>
    <w:rsid w:val="00F02F9B"/>
    <w:rsid w:val="00F15682"/>
    <w:rsid w:val="00F157E2"/>
    <w:rsid w:val="00F41744"/>
    <w:rsid w:val="00F42554"/>
    <w:rsid w:val="00F43953"/>
    <w:rsid w:val="00F527AC"/>
    <w:rsid w:val="00F61D83"/>
    <w:rsid w:val="00F65DD1"/>
    <w:rsid w:val="00F70611"/>
    <w:rsid w:val="00F707B3"/>
    <w:rsid w:val="00F71135"/>
    <w:rsid w:val="00F77615"/>
    <w:rsid w:val="00F77CAA"/>
    <w:rsid w:val="00F90461"/>
    <w:rsid w:val="00FB16A8"/>
    <w:rsid w:val="00FB51A6"/>
    <w:rsid w:val="00FC378B"/>
    <w:rsid w:val="00FC3977"/>
    <w:rsid w:val="00FD2F16"/>
    <w:rsid w:val="00FD5561"/>
    <w:rsid w:val="00FD6065"/>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23514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E81AA0"/>
    <w:pPr>
      <w:spacing w:after="0" w:line="216" w:lineRule="atLeast"/>
    </w:pPr>
    <w:rPr>
      <w:sz w:val="18"/>
      <w:lang w:val="en-GB"/>
    </w:rPr>
  </w:style>
  <w:style w:type="paragraph" w:styleId="Heading1">
    <w:name w:val="heading 1"/>
    <w:basedOn w:val="Normal"/>
    <w:next w:val="Heading1separatationline"/>
    <w:link w:val="Heading1Char"/>
    <w:qFormat/>
    <w:rsid w:val="00C52B00"/>
    <w:pPr>
      <w:keepNext/>
      <w:keepLines/>
      <w:numPr>
        <w:numId w:val="18"/>
      </w:numPr>
      <w:spacing w:before="240" w:line="240" w:lineRule="atLeast"/>
      <w:outlineLvl w:val="0"/>
    </w:pPr>
    <w:rPr>
      <w:rFonts w:asciiTheme="majorHAnsi" w:eastAsiaTheme="majorEastAsia" w:hAnsiTheme="majorHAnsi" w:cstheme="majorBidi"/>
      <w:b/>
      <w:bCs/>
      <w:caps/>
      <w:color w:val="00AFAA"/>
      <w:sz w:val="28"/>
      <w:szCs w:val="24"/>
    </w:rPr>
  </w:style>
  <w:style w:type="paragraph" w:styleId="Heading2">
    <w:name w:val="heading 2"/>
    <w:basedOn w:val="Normal"/>
    <w:next w:val="Heading2separationline"/>
    <w:link w:val="Heading2Char"/>
    <w:autoRedefine/>
    <w:qFormat/>
    <w:rsid w:val="00C52B00"/>
    <w:pPr>
      <w:keepNext/>
      <w:keepLines/>
      <w:numPr>
        <w:ilvl w:val="1"/>
        <w:numId w:val="18"/>
      </w:numPr>
      <w:ind w:right="709"/>
      <w:outlineLvl w:val="1"/>
    </w:pPr>
    <w:rPr>
      <w:rFonts w:asciiTheme="majorHAnsi" w:eastAsiaTheme="majorEastAsia" w:hAnsiTheme="majorHAnsi" w:cstheme="majorBidi"/>
      <w:b/>
      <w:bCs/>
      <w:caps/>
      <w:color w:val="00AFAA"/>
      <w:sz w:val="24"/>
      <w:szCs w:val="24"/>
    </w:rPr>
  </w:style>
  <w:style w:type="paragraph" w:styleId="Heading3">
    <w:name w:val="heading 3"/>
    <w:basedOn w:val="Normal"/>
    <w:next w:val="BodyText"/>
    <w:link w:val="Heading3Char"/>
    <w:autoRedefine/>
    <w:qFormat/>
    <w:rsid w:val="004B0EE8"/>
    <w:pPr>
      <w:keepNext/>
      <w:keepLines/>
      <w:numPr>
        <w:ilvl w:val="2"/>
        <w:numId w:val="18"/>
      </w:numPr>
      <w:spacing w:after="60"/>
      <w:ind w:right="851"/>
      <w:outlineLvl w:val="2"/>
    </w:pPr>
    <w:rPr>
      <w:rFonts w:asciiTheme="majorHAnsi" w:eastAsiaTheme="majorEastAsia" w:hAnsiTheme="majorHAnsi" w:cstheme="majorBidi"/>
      <w:b/>
      <w:bCs/>
      <w:smallCaps/>
      <w:color w:val="00AFAA"/>
      <w:sz w:val="22"/>
    </w:rPr>
  </w:style>
  <w:style w:type="paragraph" w:styleId="Heading4">
    <w:name w:val="heading 4"/>
    <w:basedOn w:val="Normal"/>
    <w:next w:val="BodyText"/>
    <w:link w:val="Heading4Char"/>
    <w:qFormat/>
    <w:rsid w:val="00C52B00"/>
    <w:pPr>
      <w:keepNext/>
      <w:keepLines/>
      <w:numPr>
        <w:ilvl w:val="3"/>
        <w:numId w:val="18"/>
      </w:numPr>
      <w:spacing w:before="120" w:after="120"/>
      <w:ind w:right="992"/>
      <w:outlineLvl w:val="3"/>
    </w:pPr>
    <w:rPr>
      <w:rFonts w:asciiTheme="majorHAnsi" w:eastAsiaTheme="majorEastAsia" w:hAnsiTheme="majorHAnsi" w:cstheme="majorBidi"/>
      <w:b/>
      <w:bCs/>
      <w:iCs/>
      <w:color w:val="00AFAA"/>
      <w:sz w:val="22"/>
    </w:rPr>
  </w:style>
  <w:style w:type="paragraph" w:styleId="Heading5">
    <w:name w:val="heading 5"/>
    <w:basedOn w:val="Normal"/>
    <w:next w:val="Normal"/>
    <w:link w:val="Heading5Char"/>
    <w:rsid w:val="00E81AA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E81AA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E81AA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E81AA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E81AA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E81AA0"/>
    <w:pPr>
      <w:spacing w:after="0" w:line="240" w:lineRule="exact"/>
    </w:pPr>
    <w:rPr>
      <w:sz w:val="20"/>
      <w:lang w:val="en-GB"/>
    </w:rPr>
  </w:style>
  <w:style w:type="character" w:customStyle="1" w:styleId="HeaderChar">
    <w:name w:val="Header Char"/>
    <w:basedOn w:val="DefaultParagraphFont"/>
    <w:link w:val="Header"/>
    <w:rsid w:val="00E81AA0"/>
    <w:rPr>
      <w:sz w:val="20"/>
      <w:lang w:val="en-GB"/>
    </w:rPr>
  </w:style>
  <w:style w:type="paragraph" w:styleId="Footer">
    <w:name w:val="footer"/>
    <w:link w:val="FooterChar"/>
    <w:rsid w:val="00E81AA0"/>
    <w:pPr>
      <w:spacing w:after="0" w:line="240" w:lineRule="exact"/>
    </w:pPr>
    <w:rPr>
      <w:sz w:val="20"/>
      <w:lang w:val="en-GB"/>
    </w:rPr>
  </w:style>
  <w:style w:type="character" w:customStyle="1" w:styleId="FooterChar">
    <w:name w:val="Footer Char"/>
    <w:basedOn w:val="DefaultParagraphFont"/>
    <w:link w:val="Footer"/>
    <w:rsid w:val="00E81AA0"/>
    <w:rPr>
      <w:sz w:val="20"/>
      <w:lang w:val="en-GB"/>
    </w:rPr>
  </w:style>
  <w:style w:type="paragraph" w:styleId="BalloonText">
    <w:name w:val="Balloon Text"/>
    <w:basedOn w:val="Normal"/>
    <w:link w:val="BalloonTextChar"/>
    <w:rsid w:val="00E81AA0"/>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81AA0"/>
    <w:rPr>
      <w:rFonts w:ascii="Tahoma" w:hAnsi="Tahoma" w:cs="Tahoma"/>
      <w:sz w:val="16"/>
      <w:szCs w:val="16"/>
      <w:lang w:val="en-GB"/>
    </w:rPr>
  </w:style>
  <w:style w:type="table" w:styleId="TableGrid">
    <w:name w:val="Table Grid"/>
    <w:basedOn w:val="TableNormal"/>
    <w:uiPriority w:val="59"/>
    <w:rsid w:val="00E81A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E81AA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C52B00"/>
    <w:rPr>
      <w:rFonts w:asciiTheme="majorHAnsi" w:eastAsiaTheme="majorEastAsia" w:hAnsiTheme="majorHAnsi" w:cstheme="majorBidi"/>
      <w:b/>
      <w:bCs/>
      <w:caps/>
      <w:color w:val="00AFAA"/>
      <w:sz w:val="28"/>
      <w:szCs w:val="24"/>
      <w:lang w:val="en-GB"/>
    </w:rPr>
  </w:style>
  <w:style w:type="character" w:customStyle="1" w:styleId="Heading2Char">
    <w:name w:val="Heading 2 Char"/>
    <w:basedOn w:val="DefaultParagraphFont"/>
    <w:link w:val="Heading2"/>
    <w:rsid w:val="00C52B00"/>
    <w:rPr>
      <w:rFonts w:asciiTheme="majorHAnsi" w:eastAsiaTheme="majorEastAsia" w:hAnsiTheme="majorHAnsi" w:cstheme="majorBidi"/>
      <w:b/>
      <w:bCs/>
      <w:caps/>
      <w:color w:val="00AFAA"/>
      <w:sz w:val="24"/>
      <w:szCs w:val="24"/>
      <w:lang w:val="en-GB"/>
    </w:rPr>
  </w:style>
  <w:style w:type="character" w:customStyle="1" w:styleId="Heading3Char">
    <w:name w:val="Heading 3 Char"/>
    <w:basedOn w:val="DefaultParagraphFont"/>
    <w:link w:val="Heading3"/>
    <w:rsid w:val="004B0EE8"/>
    <w:rPr>
      <w:rFonts w:asciiTheme="majorHAnsi" w:eastAsiaTheme="majorEastAsia" w:hAnsiTheme="majorHAnsi" w:cstheme="majorBidi"/>
      <w:b/>
      <w:bCs/>
      <w:smallCaps/>
      <w:color w:val="00AFAA"/>
      <w:lang w:val="en-GB"/>
    </w:rPr>
  </w:style>
  <w:style w:type="paragraph" w:styleId="List">
    <w:name w:val="List"/>
    <w:basedOn w:val="Normal"/>
    <w:uiPriority w:val="99"/>
    <w:unhideWhenUsed/>
    <w:rsid w:val="00E81AA0"/>
    <w:pPr>
      <w:ind w:left="360" w:hanging="360"/>
      <w:contextualSpacing/>
    </w:pPr>
    <w:rPr>
      <w:sz w:val="22"/>
    </w:rPr>
  </w:style>
  <w:style w:type="character" w:customStyle="1" w:styleId="Heading4Char">
    <w:name w:val="Heading 4 Char"/>
    <w:basedOn w:val="DefaultParagraphFont"/>
    <w:link w:val="Heading4"/>
    <w:rsid w:val="00C52B00"/>
    <w:rPr>
      <w:rFonts w:asciiTheme="majorHAnsi" w:eastAsiaTheme="majorEastAsia" w:hAnsiTheme="majorHAnsi" w:cstheme="majorBidi"/>
      <w:b/>
      <w:bCs/>
      <w:iCs/>
      <w:color w:val="00AFAA"/>
      <w:lang w:val="en-GB"/>
    </w:rPr>
  </w:style>
  <w:style w:type="character" w:customStyle="1" w:styleId="Heading5Char">
    <w:name w:val="Heading 5 Char"/>
    <w:basedOn w:val="DefaultParagraphFont"/>
    <w:link w:val="Heading5"/>
    <w:rsid w:val="00E81AA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E81AA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E81AA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E81AA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E81AA0"/>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E56440"/>
    <w:pPr>
      <w:numPr>
        <w:numId w:val="6"/>
      </w:numPr>
      <w:spacing w:after="120"/>
    </w:pPr>
    <w:rPr>
      <w:color w:val="000000" w:themeColor="text1"/>
      <w:sz w:val="22"/>
    </w:rPr>
  </w:style>
  <w:style w:type="paragraph" w:customStyle="1" w:styleId="Bullet2">
    <w:name w:val="Bullet 2"/>
    <w:basedOn w:val="Normal"/>
    <w:link w:val="Bullet2Char"/>
    <w:qFormat/>
    <w:rsid w:val="003840BF"/>
    <w:pPr>
      <w:numPr>
        <w:numId w:val="7"/>
      </w:numPr>
      <w:spacing w:after="120"/>
    </w:pPr>
    <w:rPr>
      <w:color w:val="000000" w:themeColor="text1"/>
      <w:sz w:val="22"/>
    </w:rPr>
  </w:style>
  <w:style w:type="paragraph" w:customStyle="1" w:styleId="Heading1separatationline">
    <w:name w:val="Heading 1 separatation line"/>
    <w:basedOn w:val="Normal"/>
    <w:next w:val="BodyText"/>
    <w:rsid w:val="00E770F6"/>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E770F6"/>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E81AA0"/>
    <w:pPr>
      <w:spacing w:line="180" w:lineRule="exact"/>
      <w:jc w:val="right"/>
    </w:pPr>
    <w:rPr>
      <w:color w:val="00558C" w:themeColor="accent1"/>
    </w:rPr>
  </w:style>
  <w:style w:type="paragraph" w:customStyle="1" w:styleId="Editionnumber">
    <w:name w:val="Edition number"/>
    <w:basedOn w:val="Normal"/>
    <w:rsid w:val="00E81AA0"/>
    <w:rPr>
      <w:b/>
      <w:color w:val="00558C" w:themeColor="accent1"/>
      <w:sz w:val="50"/>
      <w:szCs w:val="50"/>
    </w:rPr>
  </w:style>
  <w:style w:type="paragraph" w:customStyle="1" w:styleId="Contents">
    <w:name w:val="Contents"/>
    <w:basedOn w:val="Header"/>
    <w:rsid w:val="00E81AA0"/>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E81AA0"/>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E81AA0"/>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E81AA0"/>
    <w:rPr>
      <w:color w:val="00558C" w:themeColor="accent1"/>
      <w:u w:val="single"/>
    </w:rPr>
  </w:style>
  <w:style w:type="paragraph" w:styleId="ListNumber3">
    <w:name w:val="List Number 3"/>
    <w:basedOn w:val="Normal"/>
    <w:uiPriority w:val="99"/>
    <w:unhideWhenUsed/>
    <w:rsid w:val="00E81AA0"/>
    <w:pPr>
      <w:contextualSpacing/>
    </w:pPr>
  </w:style>
  <w:style w:type="paragraph" w:styleId="TableofFigures">
    <w:name w:val="table of figures"/>
    <w:basedOn w:val="Normal"/>
    <w:next w:val="Normal"/>
    <w:uiPriority w:val="99"/>
    <w:rsid w:val="00E81AA0"/>
    <w:pPr>
      <w:tabs>
        <w:tab w:val="right" w:leader="dot" w:pos="9781"/>
      </w:tabs>
      <w:spacing w:after="60"/>
      <w:ind w:left="1276" w:hanging="1276"/>
    </w:pPr>
    <w:rPr>
      <w:i/>
      <w:sz w:val="22"/>
    </w:rPr>
  </w:style>
  <w:style w:type="paragraph" w:customStyle="1" w:styleId="Tabletext">
    <w:name w:val="Table text"/>
    <w:basedOn w:val="Normal"/>
    <w:qFormat/>
    <w:rsid w:val="00651526"/>
    <w:pPr>
      <w:spacing w:before="60" w:after="60"/>
      <w:ind w:left="113" w:right="113"/>
    </w:pPr>
    <w:rPr>
      <w:color w:val="000000" w:themeColor="text1"/>
      <w:sz w:val="20"/>
    </w:rPr>
  </w:style>
  <w:style w:type="paragraph" w:customStyle="1" w:styleId="Tabletexttitle">
    <w:name w:val="Table text title"/>
    <w:basedOn w:val="Tabletext"/>
    <w:rsid w:val="00E81AA0"/>
    <w:rPr>
      <w:b/>
      <w:color w:val="009FE3" w:themeColor="accent2"/>
    </w:rPr>
  </w:style>
  <w:style w:type="table" w:styleId="MediumShading1">
    <w:name w:val="Medium Shading 1"/>
    <w:basedOn w:val="TableNormal"/>
    <w:uiPriority w:val="63"/>
    <w:rsid w:val="00E81AA0"/>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E81AA0"/>
    <w:rPr>
      <w:b/>
      <w:bCs/>
      <w:i/>
      <w:color w:val="575756"/>
      <w:sz w:val="22"/>
      <w:u w:val="single"/>
    </w:rPr>
  </w:style>
  <w:style w:type="paragraph" w:styleId="TOC3">
    <w:name w:val="toc 3"/>
    <w:basedOn w:val="Normal"/>
    <w:next w:val="Normal"/>
    <w:uiPriority w:val="39"/>
    <w:unhideWhenUsed/>
    <w:rsid w:val="00E81AA0"/>
    <w:pPr>
      <w:spacing w:after="60"/>
      <w:ind w:left="1134" w:hanging="709"/>
    </w:pPr>
  </w:style>
  <w:style w:type="paragraph" w:styleId="BodyTextIndent3">
    <w:name w:val="Body Text Indent 3"/>
    <w:basedOn w:val="Normal"/>
    <w:link w:val="BodyTextIndent3Char"/>
    <w:semiHidden/>
    <w:unhideWhenUsed/>
    <w:rsid w:val="00E81AA0"/>
    <w:pPr>
      <w:spacing w:after="120"/>
      <w:ind w:left="360"/>
    </w:pPr>
    <w:rPr>
      <w:sz w:val="16"/>
      <w:szCs w:val="16"/>
    </w:rPr>
  </w:style>
  <w:style w:type="paragraph" w:styleId="List2">
    <w:name w:val="List 2"/>
    <w:basedOn w:val="Normal"/>
    <w:unhideWhenUsed/>
    <w:rsid w:val="00CC6246"/>
    <w:pPr>
      <w:ind w:left="720" w:hanging="360"/>
      <w:contextualSpacing/>
    </w:pPr>
  </w:style>
  <w:style w:type="character" w:customStyle="1" w:styleId="Bullet2Char">
    <w:name w:val="Bullet 2 Char"/>
    <w:basedOn w:val="DefaultParagraphFont"/>
    <w:link w:val="Bullet2"/>
    <w:rsid w:val="003840BF"/>
    <w:rPr>
      <w:color w:val="000000" w:themeColor="text1"/>
      <w:lang w:val="en-GB"/>
    </w:rPr>
  </w:style>
  <w:style w:type="character" w:customStyle="1" w:styleId="BodyTextIndent3Char">
    <w:name w:val="Body Text Indent 3 Char"/>
    <w:basedOn w:val="DefaultParagraphFont"/>
    <w:link w:val="BodyTextIndent3"/>
    <w:semiHidden/>
    <w:rsid w:val="00E81AA0"/>
    <w:rPr>
      <w:sz w:val="16"/>
      <w:szCs w:val="16"/>
      <w:lang w:val="en-GB"/>
    </w:rPr>
  </w:style>
  <w:style w:type="paragraph" w:customStyle="1" w:styleId="AppendixHead1">
    <w:name w:val="Appendix Head 1"/>
    <w:basedOn w:val="Normal"/>
    <w:next w:val="Heading1separatationline"/>
    <w:rsid w:val="00C52B00"/>
    <w:pPr>
      <w:numPr>
        <w:numId w:val="4"/>
      </w:numPr>
      <w:spacing w:before="120" w:after="120" w:line="240" w:lineRule="auto"/>
    </w:pPr>
    <w:rPr>
      <w:rFonts w:eastAsia="Calibri" w:cs="Arial"/>
      <w:b/>
      <w:caps/>
      <w:color w:val="00AFAA"/>
      <w:sz w:val="28"/>
      <w:lang w:eastAsia="en-GB"/>
    </w:rPr>
  </w:style>
  <w:style w:type="paragraph" w:customStyle="1" w:styleId="AppendixHead2">
    <w:name w:val="Appendix Head 2"/>
    <w:basedOn w:val="Normal"/>
    <w:next w:val="Heading2separationline"/>
    <w:rsid w:val="00C52B00"/>
    <w:pPr>
      <w:numPr>
        <w:ilvl w:val="1"/>
        <w:numId w:val="4"/>
      </w:numPr>
      <w:spacing w:before="120" w:after="120" w:line="240" w:lineRule="auto"/>
    </w:pPr>
    <w:rPr>
      <w:rFonts w:eastAsia="Calibri" w:cs="Arial"/>
      <w:b/>
      <w:caps/>
      <w:color w:val="00AFAA"/>
      <w:sz w:val="24"/>
      <w:lang w:eastAsia="en-GB"/>
    </w:rPr>
  </w:style>
  <w:style w:type="paragraph" w:customStyle="1" w:styleId="AppendixHead3">
    <w:name w:val="Appendix Head 3"/>
    <w:basedOn w:val="Normal"/>
    <w:next w:val="BodyText"/>
    <w:rsid w:val="00C52B00"/>
    <w:pPr>
      <w:numPr>
        <w:ilvl w:val="2"/>
        <w:numId w:val="4"/>
      </w:numPr>
      <w:spacing w:before="120" w:after="120" w:line="240" w:lineRule="auto"/>
    </w:pPr>
    <w:rPr>
      <w:rFonts w:eastAsia="Calibri" w:cs="Arial"/>
      <w:b/>
      <w:smallCaps/>
      <w:color w:val="00AFAA"/>
      <w:sz w:val="22"/>
      <w:lang w:eastAsia="en-GB"/>
    </w:rPr>
  </w:style>
  <w:style w:type="paragraph" w:customStyle="1" w:styleId="AppendixHead4">
    <w:name w:val="Appendix Head 4"/>
    <w:basedOn w:val="Normal"/>
    <w:next w:val="BodyText"/>
    <w:rsid w:val="00C52B00"/>
    <w:pPr>
      <w:numPr>
        <w:ilvl w:val="3"/>
        <w:numId w:val="4"/>
      </w:numPr>
      <w:spacing w:before="120" w:after="120" w:line="240" w:lineRule="auto"/>
    </w:pPr>
    <w:rPr>
      <w:rFonts w:eastAsia="Calibri" w:cs="Arial"/>
      <w:b/>
      <w:color w:val="00AFAA"/>
      <w:sz w:val="22"/>
      <w:lang w:eastAsia="en-GB"/>
    </w:rPr>
  </w:style>
  <w:style w:type="paragraph" w:customStyle="1" w:styleId="Annex">
    <w:name w:val="Annex"/>
    <w:basedOn w:val="Normal"/>
    <w:next w:val="BodyText"/>
    <w:link w:val="AnnexChar"/>
    <w:qFormat/>
    <w:rsid w:val="00C52B00"/>
    <w:pPr>
      <w:numPr>
        <w:numId w:val="2"/>
      </w:numPr>
      <w:spacing w:after="360"/>
    </w:pPr>
    <w:rPr>
      <w:b/>
      <w:i/>
      <w:caps/>
      <w:color w:val="407EC9"/>
      <w:sz w:val="28"/>
      <w:u w:val="single"/>
    </w:rPr>
  </w:style>
  <w:style w:type="character" w:customStyle="1" w:styleId="AnnexChar">
    <w:name w:val="Annex Char"/>
    <w:basedOn w:val="DefaultParagraphFont"/>
    <w:link w:val="Annex"/>
    <w:rsid w:val="00C52B00"/>
    <w:rPr>
      <w:b/>
      <w:i/>
      <w:caps/>
      <w:color w:val="407EC9"/>
      <w:sz w:val="28"/>
      <w:u w:val="single"/>
      <w:lang w:val="en-GB"/>
    </w:rPr>
  </w:style>
  <w:style w:type="paragraph" w:customStyle="1" w:styleId="AnnexAHead1">
    <w:name w:val="Annex A Head 1"/>
    <w:basedOn w:val="Normal"/>
    <w:next w:val="Heading1separatationline"/>
    <w:rsid w:val="00C52B00"/>
    <w:pPr>
      <w:numPr>
        <w:numId w:val="16"/>
      </w:numPr>
      <w:spacing w:before="120" w:after="120" w:line="240" w:lineRule="auto"/>
    </w:pPr>
    <w:rPr>
      <w:rFonts w:eastAsia="Calibri" w:cs="Calibri"/>
      <w:b/>
      <w:bCs/>
      <w:caps/>
      <w:color w:val="00AFAA"/>
      <w:sz w:val="28"/>
      <w:lang w:eastAsia="en-GB"/>
    </w:rPr>
  </w:style>
  <w:style w:type="paragraph" w:customStyle="1" w:styleId="AnnexAHead2">
    <w:name w:val="Annex A Head 2"/>
    <w:basedOn w:val="Normal"/>
    <w:next w:val="Heading2separationline"/>
    <w:rsid w:val="00C52B00"/>
    <w:pPr>
      <w:numPr>
        <w:ilvl w:val="1"/>
        <w:numId w:val="16"/>
      </w:numPr>
      <w:spacing w:before="120" w:after="120" w:line="240" w:lineRule="auto"/>
    </w:pPr>
    <w:rPr>
      <w:rFonts w:eastAsia="Calibri" w:cs="Calibri"/>
      <w:b/>
      <w:caps/>
      <w:color w:val="00AFAA"/>
      <w:sz w:val="24"/>
      <w:lang w:eastAsia="en-GB"/>
    </w:rPr>
  </w:style>
  <w:style w:type="paragraph" w:styleId="BodyText">
    <w:name w:val="Body Text"/>
    <w:basedOn w:val="Normal"/>
    <w:link w:val="BodyTextChar"/>
    <w:unhideWhenUsed/>
    <w:qFormat/>
    <w:rsid w:val="00E81AA0"/>
    <w:pPr>
      <w:spacing w:after="120"/>
    </w:pPr>
    <w:rPr>
      <w:sz w:val="22"/>
    </w:rPr>
  </w:style>
  <w:style w:type="character" w:customStyle="1" w:styleId="BodyTextChar">
    <w:name w:val="Body Text Char"/>
    <w:basedOn w:val="DefaultParagraphFont"/>
    <w:link w:val="BodyText"/>
    <w:rsid w:val="00E81AA0"/>
    <w:rPr>
      <w:lang w:val="en-GB"/>
    </w:rPr>
  </w:style>
  <w:style w:type="paragraph" w:customStyle="1" w:styleId="AnnexAHead3">
    <w:name w:val="Annex A Head 3"/>
    <w:basedOn w:val="Normal"/>
    <w:next w:val="BodyText"/>
    <w:rsid w:val="00C52B00"/>
    <w:pPr>
      <w:numPr>
        <w:ilvl w:val="2"/>
        <w:numId w:val="16"/>
      </w:numPr>
      <w:spacing w:before="120" w:after="120" w:line="240" w:lineRule="auto"/>
    </w:pPr>
    <w:rPr>
      <w:rFonts w:eastAsia="Calibri" w:cs="Calibri"/>
      <w:b/>
      <w:smallCaps/>
      <w:color w:val="00AFAA"/>
      <w:sz w:val="22"/>
      <w:lang w:eastAsia="en-GB"/>
    </w:rPr>
  </w:style>
  <w:style w:type="paragraph" w:customStyle="1" w:styleId="AnnexAHead4">
    <w:name w:val="Annex A Head 4"/>
    <w:basedOn w:val="Normal"/>
    <w:next w:val="BodyText"/>
    <w:rsid w:val="00C52B00"/>
    <w:pPr>
      <w:numPr>
        <w:ilvl w:val="3"/>
        <w:numId w:val="16"/>
      </w:numPr>
      <w:spacing w:before="120" w:after="120" w:line="240" w:lineRule="auto"/>
    </w:pPr>
    <w:rPr>
      <w:rFonts w:eastAsia="Calibri" w:cs="Calibri"/>
      <w:b/>
      <w:color w:val="00AFAA"/>
      <w:sz w:val="22"/>
      <w:lang w:eastAsia="en-GB"/>
    </w:rPr>
  </w:style>
  <w:style w:type="paragraph" w:customStyle="1" w:styleId="Appendix">
    <w:name w:val="Appendix"/>
    <w:basedOn w:val="Annex"/>
    <w:next w:val="Normal"/>
    <w:qFormat/>
    <w:rsid w:val="00C52B00"/>
    <w:pPr>
      <w:numPr>
        <w:numId w:val="3"/>
      </w:numPr>
      <w:spacing w:before="120" w:after="240" w:line="240" w:lineRule="auto"/>
    </w:pPr>
    <w:rPr>
      <w:rFonts w:eastAsia="Calibri" w:cs="Calibri"/>
      <w:bCs/>
      <w:caps w:val="0"/>
      <w:szCs w:val="28"/>
    </w:rPr>
  </w:style>
  <w:style w:type="character" w:styleId="CommentReference">
    <w:name w:val="annotation reference"/>
    <w:basedOn w:val="DefaultParagraphFont"/>
    <w:uiPriority w:val="99"/>
    <w:unhideWhenUsed/>
    <w:rsid w:val="00E81AA0"/>
    <w:rPr>
      <w:noProof w:val="0"/>
      <w:sz w:val="18"/>
      <w:szCs w:val="18"/>
      <w:lang w:val="en-GB"/>
    </w:rPr>
  </w:style>
  <w:style w:type="paragraph" w:styleId="CommentText">
    <w:name w:val="annotation text"/>
    <w:basedOn w:val="Normal"/>
    <w:link w:val="CommentTextChar"/>
    <w:uiPriority w:val="99"/>
    <w:unhideWhenUsed/>
    <w:rsid w:val="00E81AA0"/>
    <w:pPr>
      <w:spacing w:line="240" w:lineRule="auto"/>
    </w:pPr>
    <w:rPr>
      <w:sz w:val="24"/>
      <w:szCs w:val="24"/>
    </w:rPr>
  </w:style>
  <w:style w:type="character" w:customStyle="1" w:styleId="CommentTextChar">
    <w:name w:val="Comment Text Char"/>
    <w:basedOn w:val="DefaultParagraphFont"/>
    <w:link w:val="CommentText"/>
    <w:uiPriority w:val="99"/>
    <w:rsid w:val="00E81AA0"/>
    <w:rPr>
      <w:sz w:val="24"/>
      <w:szCs w:val="24"/>
      <w:lang w:val="en-GB"/>
    </w:rPr>
  </w:style>
  <w:style w:type="paragraph" w:styleId="CommentSubject">
    <w:name w:val="annotation subject"/>
    <w:basedOn w:val="CommentText"/>
    <w:next w:val="CommentText"/>
    <w:link w:val="CommentSubjectChar"/>
    <w:unhideWhenUsed/>
    <w:rsid w:val="00E81AA0"/>
    <w:rPr>
      <w:b/>
      <w:bCs/>
      <w:sz w:val="20"/>
      <w:szCs w:val="20"/>
    </w:rPr>
  </w:style>
  <w:style w:type="character" w:customStyle="1" w:styleId="CommentSubjectChar">
    <w:name w:val="Comment Subject Char"/>
    <w:basedOn w:val="CommentTextChar"/>
    <w:link w:val="CommentSubject"/>
    <w:rsid w:val="00E81AA0"/>
    <w:rPr>
      <w:b/>
      <w:bCs/>
      <w:sz w:val="20"/>
      <w:szCs w:val="20"/>
      <w:lang w:val="en-GB"/>
    </w:rPr>
  </w:style>
  <w:style w:type="paragraph" w:styleId="FootnoteText">
    <w:name w:val="footnote text"/>
    <w:basedOn w:val="Normal"/>
    <w:link w:val="FootnoteTextChar"/>
    <w:unhideWhenUsed/>
    <w:rsid w:val="00E81AA0"/>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E81AA0"/>
    <w:rPr>
      <w:sz w:val="18"/>
      <w:szCs w:val="24"/>
      <w:vertAlign w:val="superscript"/>
      <w:lang w:val="en-GB"/>
    </w:rPr>
  </w:style>
  <w:style w:type="paragraph" w:customStyle="1" w:styleId="InsetList">
    <w:name w:val="Inset List"/>
    <w:basedOn w:val="Normal"/>
    <w:rsid w:val="00C52B00"/>
    <w:pPr>
      <w:numPr>
        <w:numId w:val="11"/>
      </w:numPr>
      <w:tabs>
        <w:tab w:val="num" w:pos="360"/>
      </w:tabs>
      <w:spacing w:after="120"/>
      <w:ind w:left="0" w:firstLine="0"/>
      <w:jc w:val="both"/>
    </w:pPr>
    <w:rPr>
      <w:sz w:val="22"/>
    </w:rPr>
  </w:style>
  <w:style w:type="paragraph" w:customStyle="1" w:styleId="Footereditionno">
    <w:name w:val="Footer edition no."/>
    <w:basedOn w:val="Normal"/>
    <w:rsid w:val="00E81AA0"/>
    <w:pPr>
      <w:tabs>
        <w:tab w:val="right" w:pos="10206"/>
      </w:tabs>
    </w:pPr>
    <w:rPr>
      <w:b/>
      <w:color w:val="00558C"/>
      <w:sz w:val="15"/>
    </w:rPr>
  </w:style>
  <w:style w:type="paragraph" w:customStyle="1" w:styleId="Forward">
    <w:name w:val="Forward"/>
    <w:basedOn w:val="Normal"/>
    <w:next w:val="BodyText"/>
    <w:rsid w:val="002C7B21"/>
    <w:pPr>
      <w:spacing w:before="240" w:after="360"/>
      <w:jc w:val="center"/>
    </w:pPr>
    <w:rPr>
      <w:b/>
      <w:caps/>
      <w:color w:val="009FE3"/>
      <w:sz w:val="32"/>
    </w:rPr>
  </w:style>
  <w:style w:type="paragraph" w:customStyle="1" w:styleId="References">
    <w:name w:val="References"/>
    <w:basedOn w:val="Normal"/>
    <w:qFormat/>
    <w:rsid w:val="002974BA"/>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E56440"/>
    <w:pPr>
      <w:numPr>
        <w:numId w:val="15"/>
      </w:numPr>
      <w:spacing w:after="240"/>
      <w:ind w:left="992" w:hanging="992"/>
    </w:pPr>
  </w:style>
  <w:style w:type="paragraph" w:styleId="ListNumber">
    <w:name w:val="List Number"/>
    <w:basedOn w:val="Normal"/>
    <w:rsid w:val="00C52B00"/>
    <w:pPr>
      <w:numPr>
        <w:numId w:val="13"/>
      </w:numPr>
      <w:contextualSpacing/>
    </w:pPr>
  </w:style>
  <w:style w:type="paragraph" w:styleId="TOC4">
    <w:name w:val="toc 4"/>
    <w:basedOn w:val="Normal"/>
    <w:next w:val="Normal"/>
    <w:autoRedefine/>
    <w:uiPriority w:val="39"/>
    <w:unhideWhenUsed/>
    <w:rsid w:val="002A29D4"/>
    <w:pPr>
      <w:tabs>
        <w:tab w:val="right" w:leader="dot" w:pos="10195"/>
      </w:tabs>
      <w:spacing w:after="40"/>
      <w:ind w:left="1418" w:right="425" w:hanging="1418"/>
    </w:pPr>
    <w:rPr>
      <w:b/>
      <w:color w:val="00558C"/>
      <w:sz w:val="22"/>
    </w:rPr>
  </w:style>
  <w:style w:type="paragraph" w:customStyle="1" w:styleId="ListofFigures">
    <w:name w:val="List of Figures"/>
    <w:basedOn w:val="Normal"/>
    <w:next w:val="Normal"/>
    <w:rsid w:val="00E81AA0"/>
    <w:pPr>
      <w:spacing w:after="240" w:line="480" w:lineRule="atLeast"/>
    </w:pPr>
    <w:rPr>
      <w:b/>
      <w:color w:val="009FE3" w:themeColor="accent2"/>
      <w:sz w:val="40"/>
      <w:szCs w:val="40"/>
    </w:rPr>
  </w:style>
  <w:style w:type="paragraph" w:styleId="EnvelopeAddress">
    <w:name w:val="envelope address"/>
    <w:basedOn w:val="Normal"/>
    <w:uiPriority w:val="99"/>
    <w:semiHidden/>
    <w:unhideWhenUsed/>
    <w:rsid w:val="00D95BDA"/>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Closing">
    <w:name w:val="Closing"/>
    <w:basedOn w:val="Normal"/>
    <w:link w:val="ClosingChar"/>
    <w:uiPriority w:val="99"/>
    <w:semiHidden/>
    <w:unhideWhenUsed/>
    <w:rsid w:val="00D95BDA"/>
    <w:pPr>
      <w:spacing w:line="240" w:lineRule="auto"/>
      <w:ind w:left="4320"/>
    </w:pPr>
  </w:style>
  <w:style w:type="character" w:styleId="FootnoteReference">
    <w:name w:val="footnote reference"/>
    <w:rsid w:val="00E81AA0"/>
    <w:rPr>
      <w:vertAlign w:val="superscript"/>
    </w:rPr>
  </w:style>
  <w:style w:type="character" w:customStyle="1" w:styleId="ClosingChar">
    <w:name w:val="Closing Char"/>
    <w:basedOn w:val="DefaultParagraphFont"/>
    <w:link w:val="Closing"/>
    <w:uiPriority w:val="99"/>
    <w:semiHidden/>
    <w:rsid w:val="00D95BDA"/>
    <w:rPr>
      <w:sz w:val="18"/>
      <w:lang w:val="en-GB"/>
    </w:rPr>
  </w:style>
  <w:style w:type="paragraph" w:styleId="BodyText2">
    <w:name w:val="Body Text 2"/>
    <w:basedOn w:val="Normal"/>
    <w:link w:val="BodyText2Char"/>
    <w:semiHidden/>
    <w:unhideWhenUsed/>
    <w:rsid w:val="00D95BDA"/>
    <w:pPr>
      <w:spacing w:after="120" w:line="480" w:lineRule="auto"/>
    </w:pPr>
  </w:style>
  <w:style w:type="paragraph" w:customStyle="1" w:styleId="Listatext">
    <w:name w:val="List a text"/>
    <w:basedOn w:val="Normal"/>
    <w:qFormat/>
    <w:rsid w:val="00E81AA0"/>
    <w:pPr>
      <w:spacing w:after="120"/>
      <w:ind w:left="1134"/>
    </w:pPr>
    <w:rPr>
      <w:sz w:val="22"/>
    </w:rPr>
  </w:style>
  <w:style w:type="character" w:customStyle="1" w:styleId="BodyText2Char">
    <w:name w:val="Body Text 2 Char"/>
    <w:basedOn w:val="DefaultParagraphFont"/>
    <w:link w:val="BodyText2"/>
    <w:semiHidden/>
    <w:rsid w:val="00D95BDA"/>
    <w:rPr>
      <w:sz w:val="18"/>
      <w:lang w:val="en-GB"/>
    </w:rPr>
  </w:style>
  <w:style w:type="paragraph" w:styleId="BodyTextFirstIndent">
    <w:name w:val="Body Text First Indent"/>
    <w:basedOn w:val="BodyText"/>
    <w:link w:val="BodyTextFirstIndentChar"/>
    <w:semiHidden/>
    <w:rsid w:val="00D95BDA"/>
    <w:pPr>
      <w:spacing w:after="0"/>
      <w:ind w:firstLine="360"/>
    </w:pPr>
    <w:rPr>
      <w:sz w:val="18"/>
    </w:rPr>
  </w:style>
  <w:style w:type="character" w:customStyle="1" w:styleId="BodyTextFirstIndentChar">
    <w:name w:val="Body Text First Indent Char"/>
    <w:basedOn w:val="BodyTextChar"/>
    <w:link w:val="BodyTextFirstIndent"/>
    <w:semiHidden/>
    <w:rsid w:val="00D95BDA"/>
    <w:rPr>
      <w:sz w:val="18"/>
      <w:lang w:val="en-GB"/>
    </w:rPr>
  </w:style>
  <w:style w:type="paragraph" w:customStyle="1" w:styleId="List1indent">
    <w:name w:val="List 1 indent"/>
    <w:basedOn w:val="Normal"/>
    <w:rsid w:val="00D95BDA"/>
    <w:pPr>
      <w:tabs>
        <w:tab w:val="num" w:pos="1134"/>
      </w:tabs>
      <w:spacing w:after="120" w:line="240" w:lineRule="auto"/>
      <w:ind w:left="1134" w:hanging="567"/>
      <w:jc w:val="both"/>
    </w:pPr>
    <w:rPr>
      <w:rFonts w:ascii="Arial" w:eastAsia="Times New Roman" w:hAnsi="Arial" w:cs="Times New Roman"/>
      <w:sz w:val="22"/>
      <w:szCs w:val="20"/>
      <w:lang w:eastAsia="en-GB"/>
    </w:rPr>
  </w:style>
  <w:style w:type="paragraph" w:customStyle="1" w:styleId="List1indent2">
    <w:name w:val="List 1 indent 2"/>
    <w:basedOn w:val="Normal"/>
    <w:rsid w:val="00C52B00"/>
    <w:pPr>
      <w:numPr>
        <w:ilvl w:val="2"/>
        <w:numId w:val="1"/>
      </w:numPr>
      <w:spacing w:after="120" w:line="240" w:lineRule="auto"/>
      <w:jc w:val="both"/>
    </w:pPr>
    <w:rPr>
      <w:rFonts w:ascii="Arial" w:eastAsia="Times New Roman" w:hAnsi="Arial" w:cs="Times New Roman"/>
      <w:sz w:val="20"/>
      <w:szCs w:val="20"/>
      <w:lang w:eastAsia="en-GB"/>
    </w:rPr>
  </w:style>
  <w:style w:type="numbering" w:styleId="ArticleSection">
    <w:name w:val="Outline List 3"/>
    <w:basedOn w:val="NoList"/>
    <w:rsid w:val="00C52B00"/>
    <w:pPr>
      <w:numPr>
        <w:numId w:val="5"/>
      </w:numPr>
    </w:pPr>
  </w:style>
  <w:style w:type="paragraph" w:customStyle="1" w:styleId="List1indent2text">
    <w:name w:val="List 1 indent 2 text"/>
    <w:basedOn w:val="Normal"/>
    <w:rsid w:val="00D95BDA"/>
    <w:pPr>
      <w:spacing w:after="120" w:line="240" w:lineRule="auto"/>
      <w:ind w:left="1701"/>
      <w:jc w:val="both"/>
    </w:pPr>
    <w:rPr>
      <w:rFonts w:ascii="Arial" w:eastAsia="Times New Roman" w:hAnsi="Arial" w:cs="Times New Roman"/>
      <w:sz w:val="20"/>
      <w:szCs w:val="20"/>
      <w:lang w:eastAsia="en-GB"/>
    </w:rPr>
  </w:style>
  <w:style w:type="paragraph" w:styleId="TOC6">
    <w:name w:val="toc 6"/>
    <w:basedOn w:val="Normal"/>
    <w:next w:val="Normal"/>
    <w:autoRedefine/>
    <w:rsid w:val="00E81AA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E81AA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E81AA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E81AA0"/>
    <w:pPr>
      <w:spacing w:line="240" w:lineRule="auto"/>
      <w:ind w:left="1680"/>
    </w:pPr>
    <w:rPr>
      <w:rFonts w:ascii="Arial" w:eastAsia="Times New Roman" w:hAnsi="Arial" w:cs="Times New Roman"/>
      <w:sz w:val="20"/>
      <w:szCs w:val="20"/>
    </w:rPr>
  </w:style>
  <w:style w:type="paragraph" w:customStyle="1" w:styleId="List1indenttext">
    <w:name w:val="List 1 indent text"/>
    <w:basedOn w:val="Normal"/>
    <w:rsid w:val="00D95BDA"/>
    <w:pPr>
      <w:spacing w:after="120" w:line="240" w:lineRule="auto"/>
      <w:ind w:left="1134"/>
      <w:jc w:val="both"/>
    </w:pPr>
    <w:rPr>
      <w:rFonts w:ascii="Arial" w:eastAsia="Times New Roman" w:hAnsi="Arial" w:cs="Times New Roman"/>
      <w:sz w:val="22"/>
      <w:szCs w:val="20"/>
      <w:lang w:eastAsia="en-GB"/>
    </w:rPr>
  </w:style>
  <w:style w:type="paragraph" w:customStyle="1" w:styleId="Listitext">
    <w:name w:val="List i text"/>
    <w:basedOn w:val="Normal"/>
    <w:rsid w:val="00E81AA0"/>
    <w:pPr>
      <w:ind w:left="2268" w:hanging="567"/>
    </w:pPr>
    <w:rPr>
      <w:sz w:val="20"/>
    </w:rPr>
  </w:style>
  <w:style w:type="paragraph" w:styleId="TOC5">
    <w:name w:val="toc 5"/>
    <w:basedOn w:val="Normal"/>
    <w:next w:val="Normal"/>
    <w:autoRedefine/>
    <w:uiPriority w:val="39"/>
    <w:rsid w:val="00E81AA0"/>
    <w:pPr>
      <w:tabs>
        <w:tab w:val="right" w:leader="dot" w:pos="10206"/>
      </w:tabs>
      <w:spacing w:before="60" w:after="60" w:line="240" w:lineRule="auto"/>
      <w:ind w:left="1843" w:hanging="1418"/>
    </w:pPr>
    <w:rPr>
      <w:rFonts w:eastAsia="Times New Roman" w:cs="Times New Roman"/>
      <w:color w:val="00558C"/>
      <w:sz w:val="22"/>
      <w:szCs w:val="20"/>
    </w:rPr>
  </w:style>
  <w:style w:type="paragraph" w:customStyle="1" w:styleId="Bullet1text">
    <w:name w:val="Bullet 1 text"/>
    <w:basedOn w:val="Normal"/>
    <w:rsid w:val="003840BF"/>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3840BF"/>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C52B00"/>
    <w:pPr>
      <w:numPr>
        <w:numId w:val="8"/>
      </w:numPr>
      <w:spacing w:after="120" w:line="240" w:lineRule="auto"/>
    </w:pPr>
    <w:rPr>
      <w:rFonts w:eastAsia="Times New Roman" w:cs="Times New Roman"/>
      <w:sz w:val="20"/>
      <w:szCs w:val="20"/>
      <w:lang w:eastAsia="en-GB"/>
    </w:rPr>
  </w:style>
  <w:style w:type="paragraph" w:customStyle="1" w:styleId="Bullet3text">
    <w:name w:val="Bullet 3 text"/>
    <w:basedOn w:val="Normal"/>
    <w:rsid w:val="003840BF"/>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C52B00"/>
    <w:pPr>
      <w:numPr>
        <w:numId w:val="12"/>
      </w:numPr>
      <w:spacing w:after="120" w:line="240" w:lineRule="auto"/>
      <w:jc w:val="both"/>
    </w:pPr>
    <w:rPr>
      <w:rFonts w:eastAsia="Times New Roman" w:cs="Times New Roman"/>
      <w:sz w:val="22"/>
      <w:szCs w:val="20"/>
      <w:lang w:eastAsia="en-GB"/>
    </w:rPr>
  </w:style>
  <w:style w:type="paragraph" w:customStyle="1" w:styleId="Lista">
    <w:name w:val="List a"/>
    <w:basedOn w:val="Normal"/>
    <w:qFormat/>
    <w:rsid w:val="00C52B00"/>
    <w:pPr>
      <w:numPr>
        <w:ilvl w:val="1"/>
        <w:numId w:val="12"/>
      </w:numPr>
      <w:spacing w:after="120" w:line="240" w:lineRule="auto"/>
      <w:jc w:val="both"/>
    </w:pPr>
    <w:rPr>
      <w:rFonts w:eastAsia="Times New Roman" w:cs="Times New Roman"/>
      <w:sz w:val="22"/>
      <w:szCs w:val="20"/>
      <w:lang w:eastAsia="en-GB"/>
    </w:rPr>
  </w:style>
  <w:style w:type="paragraph" w:customStyle="1" w:styleId="Listi">
    <w:name w:val="List i"/>
    <w:basedOn w:val="Normal"/>
    <w:qFormat/>
    <w:rsid w:val="00C52B00"/>
    <w:pPr>
      <w:numPr>
        <w:ilvl w:val="2"/>
        <w:numId w:val="12"/>
      </w:numPr>
      <w:spacing w:after="120"/>
    </w:pPr>
    <w:rPr>
      <w:sz w:val="20"/>
    </w:rPr>
  </w:style>
  <w:style w:type="paragraph" w:customStyle="1" w:styleId="List1text">
    <w:name w:val="List 1 text"/>
    <w:basedOn w:val="Normal"/>
    <w:qFormat/>
    <w:rsid w:val="00E81AA0"/>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uiPriority w:val="99"/>
    <w:rsid w:val="00E81AA0"/>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uiPriority w:val="99"/>
    <w:rsid w:val="00E81AA0"/>
    <w:rPr>
      <w:rFonts w:ascii="Tahoma" w:eastAsia="Times New Roman" w:hAnsi="Tahoma" w:cs="Times New Roman"/>
      <w:sz w:val="20"/>
      <w:szCs w:val="24"/>
      <w:shd w:val="clear" w:color="auto" w:fill="000080"/>
      <w:lang w:val="de-DE" w:eastAsia="de-DE"/>
    </w:rPr>
  </w:style>
  <w:style w:type="character" w:styleId="FollowedHyperlink">
    <w:name w:val="FollowedHyperlink"/>
    <w:rsid w:val="00E81AA0"/>
    <w:rPr>
      <w:color w:val="800080"/>
      <w:u w:val="single"/>
    </w:rPr>
  </w:style>
  <w:style w:type="paragraph" w:styleId="NormalWeb">
    <w:name w:val="Normal (Web)"/>
    <w:basedOn w:val="Normal"/>
    <w:uiPriority w:val="99"/>
    <w:rsid w:val="00E81AA0"/>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E81AA0"/>
    <w:pPr>
      <w:tabs>
        <w:tab w:val="left" w:pos="1134"/>
        <w:tab w:val="right" w:pos="9781"/>
      </w:tabs>
    </w:pPr>
  </w:style>
  <w:style w:type="character" w:styleId="Emphasis">
    <w:name w:val="Emphasis"/>
    <w:rsid w:val="00E81AA0"/>
    <w:rPr>
      <w:i/>
      <w:iCs/>
    </w:rPr>
  </w:style>
  <w:style w:type="character" w:styleId="HTMLCite">
    <w:name w:val="HTML Cite"/>
    <w:rsid w:val="00E81AA0"/>
    <w:rPr>
      <w:i/>
      <w:iCs/>
    </w:rPr>
  </w:style>
  <w:style w:type="paragraph" w:customStyle="1" w:styleId="equation">
    <w:name w:val="equation"/>
    <w:basedOn w:val="Normal"/>
    <w:next w:val="BodyText"/>
    <w:rsid w:val="00C52B00"/>
    <w:pPr>
      <w:keepNext/>
      <w:numPr>
        <w:numId w:val="9"/>
      </w:numPr>
      <w:spacing w:after="120" w:line="240" w:lineRule="auto"/>
    </w:pPr>
    <w:rPr>
      <w:rFonts w:eastAsia="Times New Roman" w:cs="Times New Roman"/>
      <w:b/>
      <w:i/>
      <w:sz w:val="22"/>
      <w:szCs w:val="24"/>
      <w:u w:val="single"/>
    </w:rPr>
  </w:style>
  <w:style w:type="paragraph" w:customStyle="1" w:styleId="Default">
    <w:name w:val="Default"/>
    <w:rsid w:val="00E81AA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E81AA0"/>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E81AA0"/>
    <w:pPr>
      <w:numPr>
        <w:numId w:val="0"/>
      </w:numPr>
      <w:spacing w:before="480" w:line="276" w:lineRule="auto"/>
      <w:outlineLvl w:val="9"/>
    </w:pPr>
    <w:rPr>
      <w:caps w:val="0"/>
      <w:color w:val="003F68" w:themeColor="accent1" w:themeShade="BF"/>
      <w:szCs w:val="28"/>
      <w:lang w:val="sv-SE"/>
    </w:rPr>
  </w:style>
  <w:style w:type="paragraph" w:customStyle="1" w:styleId="Textedesaisie">
    <w:name w:val="Texte de saisie"/>
    <w:basedOn w:val="Normal"/>
    <w:link w:val="TextedesaisieCar"/>
    <w:rsid w:val="00E81AA0"/>
    <w:rPr>
      <w:color w:val="000000" w:themeColor="text1"/>
      <w:sz w:val="22"/>
    </w:rPr>
  </w:style>
  <w:style w:type="character" w:customStyle="1" w:styleId="TextedesaisieCar">
    <w:name w:val="Texte de saisie Car"/>
    <w:basedOn w:val="DefaultParagraphFont"/>
    <w:link w:val="Textedesaisie"/>
    <w:rsid w:val="00E81AA0"/>
    <w:rPr>
      <w:color w:val="000000" w:themeColor="text1"/>
      <w:lang w:val="en-GB"/>
    </w:rPr>
  </w:style>
  <w:style w:type="paragraph" w:customStyle="1" w:styleId="AnnexTablecaption">
    <w:name w:val="Annex Table caption"/>
    <w:basedOn w:val="Tablecaption"/>
    <w:next w:val="Normal"/>
    <w:rsid w:val="00C52B00"/>
    <w:pPr>
      <w:ind w:left="851" w:hanging="851"/>
    </w:pPr>
  </w:style>
  <w:style w:type="paragraph" w:customStyle="1" w:styleId="Figurecaption">
    <w:name w:val="Figure caption"/>
    <w:basedOn w:val="Caption"/>
    <w:next w:val="Normal"/>
    <w:rsid w:val="00C52B00"/>
    <w:pPr>
      <w:numPr>
        <w:numId w:val="10"/>
      </w:numPr>
      <w:spacing w:before="240" w:after="240"/>
    </w:pPr>
  </w:style>
  <w:style w:type="paragraph" w:customStyle="1" w:styleId="AnnexBHead1">
    <w:name w:val="Annex B Head 1"/>
    <w:basedOn w:val="AnnexAHead1"/>
    <w:next w:val="Heading1separatationline"/>
    <w:rsid w:val="00A03913"/>
    <w:pPr>
      <w:numPr>
        <w:numId w:val="0"/>
      </w:numPr>
    </w:pPr>
  </w:style>
  <w:style w:type="paragraph" w:styleId="NoSpacing">
    <w:name w:val="No Spacing"/>
    <w:uiPriority w:val="99"/>
    <w:rsid w:val="00E81AA0"/>
    <w:pPr>
      <w:spacing w:after="0" w:line="240" w:lineRule="auto"/>
    </w:pPr>
    <w:rPr>
      <w:sz w:val="18"/>
      <w:lang w:val="en-GB"/>
    </w:rPr>
  </w:style>
  <w:style w:type="paragraph" w:customStyle="1" w:styleId="AnnexBHead2">
    <w:name w:val="Annex B Head 2"/>
    <w:basedOn w:val="AnnexAHead2"/>
    <w:next w:val="Heading2separationline"/>
    <w:rsid w:val="00C52B00"/>
    <w:pPr>
      <w:numPr>
        <w:numId w:val="17"/>
      </w:numPr>
    </w:pPr>
  </w:style>
  <w:style w:type="paragraph" w:customStyle="1" w:styleId="AnnexBHead3">
    <w:name w:val="Annex B Head 3"/>
    <w:basedOn w:val="AnnexAHead3"/>
    <w:next w:val="BodyText"/>
    <w:rsid w:val="00C52B00"/>
    <w:pPr>
      <w:numPr>
        <w:numId w:val="17"/>
      </w:numPr>
    </w:pPr>
  </w:style>
  <w:style w:type="paragraph" w:customStyle="1" w:styleId="AnnexBHead4">
    <w:name w:val="Annex B Head 4"/>
    <w:basedOn w:val="AnnexAHead4"/>
    <w:next w:val="BodyText"/>
    <w:rsid w:val="00C52B00"/>
    <w:pPr>
      <w:numPr>
        <w:numId w:val="17"/>
      </w:numPr>
    </w:pPr>
  </w:style>
  <w:style w:type="paragraph" w:customStyle="1" w:styleId="Editionnumber-footer">
    <w:name w:val="Edition number - footer"/>
    <w:basedOn w:val="Footer"/>
    <w:next w:val="NoSpacing"/>
    <w:rsid w:val="00E81AA0"/>
    <w:pPr>
      <w:framePr w:hSpace="142" w:wrap="around" w:hAnchor="margin" w:xAlign="center" w:yAlign="bottom"/>
      <w:spacing w:before="40" w:line="180" w:lineRule="exact"/>
      <w:suppressOverlap/>
    </w:pPr>
    <w:rPr>
      <w:b/>
      <w:color w:val="00558C" w:themeColor="accent1"/>
      <w:sz w:val="15"/>
      <w:szCs w:val="15"/>
    </w:rPr>
  </w:style>
  <w:style w:type="paragraph" w:customStyle="1" w:styleId="Tableheading">
    <w:name w:val="Table heading"/>
    <w:basedOn w:val="Normal"/>
    <w:qFormat/>
    <w:rsid w:val="00651526"/>
    <w:pPr>
      <w:spacing w:before="60" w:after="60"/>
      <w:ind w:left="113" w:right="113"/>
    </w:pPr>
    <w:rPr>
      <w:b/>
      <w:color w:val="00AFAA"/>
      <w:sz w:val="20"/>
      <w:lang w:val="en-US"/>
    </w:rPr>
  </w:style>
  <w:style w:type="character" w:styleId="PageNumber">
    <w:name w:val="page number"/>
    <w:rsid w:val="00E81AA0"/>
    <w:rPr>
      <w:rFonts w:asciiTheme="minorHAnsi" w:hAnsiTheme="minorHAnsi"/>
      <w:sz w:val="15"/>
    </w:rPr>
  </w:style>
  <w:style w:type="paragraph" w:customStyle="1" w:styleId="Part">
    <w:name w:val="Part"/>
    <w:basedOn w:val="Normal"/>
    <w:next w:val="Heading1"/>
    <w:qFormat/>
    <w:rsid w:val="003840BF"/>
    <w:pPr>
      <w:numPr>
        <w:numId w:val="19"/>
      </w:numPr>
      <w:spacing w:after="240"/>
      <w:jc w:val="center"/>
    </w:pPr>
    <w:rPr>
      <w:b/>
      <w:caps/>
      <w:color w:val="009FDF"/>
      <w:sz w:val="32"/>
    </w:rPr>
  </w:style>
  <w:style w:type="paragraph" w:customStyle="1" w:styleId="Documentdate">
    <w:name w:val="Document date"/>
    <w:basedOn w:val="Normal"/>
    <w:rsid w:val="00E81AA0"/>
    <w:rPr>
      <w:b/>
      <w:color w:val="00558C"/>
      <w:sz w:val="28"/>
    </w:rPr>
  </w:style>
  <w:style w:type="paragraph" w:customStyle="1" w:styleId="Documentnumber">
    <w:name w:val="Document number"/>
    <w:basedOn w:val="Normal"/>
    <w:next w:val="Normal"/>
    <w:rsid w:val="00E81AA0"/>
    <w:rPr>
      <w:caps/>
      <w:color w:val="00558C"/>
      <w:sz w:val="50"/>
    </w:rPr>
  </w:style>
  <w:style w:type="paragraph" w:customStyle="1" w:styleId="Module">
    <w:name w:val="Module"/>
    <w:basedOn w:val="Normal"/>
    <w:next w:val="Heading1"/>
    <w:qFormat/>
    <w:rsid w:val="00DF2E96"/>
    <w:pPr>
      <w:numPr>
        <w:numId w:val="22"/>
      </w:numPr>
      <w:spacing w:after="240" w:line="240" w:lineRule="auto"/>
    </w:pPr>
    <w:rPr>
      <w:rFonts w:eastAsia="Times New Roman" w:cs="Times New Roman"/>
      <w:b/>
      <w:color w:val="009FDF"/>
      <w:sz w:val="32"/>
      <w:szCs w:val="24"/>
      <w:u w:val="single" w:color="009FDF"/>
    </w:rPr>
  </w:style>
  <w:style w:type="paragraph" w:customStyle="1" w:styleId="Footerlandscape">
    <w:name w:val="Footer landscape"/>
    <w:basedOn w:val="Normal"/>
    <w:rsid w:val="00E81AA0"/>
    <w:pPr>
      <w:pBdr>
        <w:top w:val="single" w:sz="4" w:space="1" w:color="auto"/>
      </w:pBdr>
      <w:tabs>
        <w:tab w:val="right" w:pos="15309"/>
      </w:tabs>
      <w:adjustRightInd w:val="0"/>
    </w:pPr>
    <w:rPr>
      <w:b/>
      <w:color w:val="00558C"/>
      <w:sz w:val="15"/>
    </w:rPr>
  </w:style>
  <w:style w:type="paragraph" w:customStyle="1" w:styleId="Footerportrait">
    <w:name w:val="Footer portrait"/>
    <w:basedOn w:val="Normal"/>
    <w:rsid w:val="00E81AA0"/>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81AA0"/>
    <w:pPr>
      <w:ind w:left="0" w:right="0"/>
    </w:pPr>
    <w:rPr>
      <w:b w:val="0"/>
      <w:color w:val="00558C"/>
    </w:rPr>
  </w:style>
  <w:style w:type="paragraph" w:customStyle="1" w:styleId="Equationcaption">
    <w:name w:val="Equation caption"/>
    <w:basedOn w:val="TableofFigures"/>
    <w:next w:val="BodyText"/>
    <w:rsid w:val="00E81AA0"/>
    <w:pPr>
      <w:tabs>
        <w:tab w:val="left" w:pos="1843"/>
      </w:tabs>
    </w:pPr>
    <w:rPr>
      <w:b/>
    </w:rPr>
  </w:style>
  <w:style w:type="paragraph" w:customStyle="1" w:styleId="Headingseparationline-landscape">
    <w:name w:val="Heading separation line - landscape"/>
    <w:basedOn w:val="Heading1separatationline"/>
    <w:rsid w:val="00E81AA0"/>
    <w:pPr>
      <w:ind w:right="14317"/>
    </w:pPr>
  </w:style>
  <w:style w:type="character" w:styleId="PlaceholderText">
    <w:name w:val="Placeholder Text"/>
    <w:basedOn w:val="DefaultParagraphFont"/>
    <w:uiPriority w:val="99"/>
    <w:semiHidden/>
    <w:rsid w:val="00E81AA0"/>
    <w:rPr>
      <w:color w:val="808080"/>
    </w:rPr>
  </w:style>
  <w:style w:type="paragraph" w:customStyle="1" w:styleId="Reference">
    <w:name w:val="Reference"/>
    <w:basedOn w:val="Normal"/>
    <w:rsid w:val="00C52B00"/>
    <w:pPr>
      <w:numPr>
        <w:numId w:val="14"/>
      </w:numPr>
      <w:spacing w:after="120" w:line="240" w:lineRule="auto"/>
    </w:pPr>
    <w:rPr>
      <w:rFonts w:eastAsia="Times New Roman" w:cs="Times New Roman"/>
      <w:sz w:val="22"/>
      <w:szCs w:val="20"/>
    </w:rPr>
  </w:style>
  <w:style w:type="paragraph" w:customStyle="1" w:styleId="Style1">
    <w:name w:val="Style1"/>
    <w:basedOn w:val="Tableheading"/>
    <w:rsid w:val="00E81AA0"/>
    <w:rPr>
      <w:color w:val="407EC9"/>
    </w:rPr>
  </w:style>
  <w:style w:type="paragraph" w:customStyle="1" w:styleId="Style2">
    <w:name w:val="Style2"/>
    <w:basedOn w:val="TOC3"/>
    <w:autoRedefine/>
    <w:rsid w:val="00E81AA0"/>
    <w:pPr>
      <w:tabs>
        <w:tab w:val="left" w:pos="1985"/>
        <w:tab w:val="right" w:pos="10195"/>
      </w:tabs>
    </w:pPr>
    <w:rPr>
      <w:rFonts w:eastAsiaTheme="minorEastAsia"/>
      <w:noProof/>
      <w:sz w:val="24"/>
      <w:szCs w:val="24"/>
      <w:lang w:val="en-US"/>
    </w:rPr>
  </w:style>
  <w:style w:type="paragraph" w:customStyle="1" w:styleId="List1indent1">
    <w:name w:val="List 1 indent 1"/>
    <w:basedOn w:val="Normal"/>
    <w:qFormat/>
    <w:rsid w:val="000764FD"/>
    <w:pPr>
      <w:tabs>
        <w:tab w:val="num" w:pos="1134"/>
      </w:tabs>
      <w:spacing w:after="120" w:line="240" w:lineRule="auto"/>
      <w:ind w:left="1134" w:hanging="567"/>
      <w:jc w:val="both"/>
    </w:pPr>
    <w:rPr>
      <w:rFonts w:ascii="Arial" w:eastAsia="Calibri" w:hAnsi="Arial" w:cs="Arial"/>
      <w:sz w:val="22"/>
      <w:szCs w:val="24"/>
    </w:rPr>
  </w:style>
  <w:style w:type="paragraph" w:customStyle="1" w:styleId="AppendixHeading1">
    <w:name w:val="Appendix Heading 1"/>
    <w:basedOn w:val="Normal"/>
    <w:next w:val="BodyText"/>
    <w:rsid w:val="000764FD"/>
    <w:pPr>
      <w:numPr>
        <w:numId w:val="23"/>
      </w:numPr>
      <w:spacing w:before="120" w:after="120" w:line="240" w:lineRule="auto"/>
    </w:pPr>
    <w:rPr>
      <w:rFonts w:ascii="Arial" w:eastAsia="Calibri" w:hAnsi="Arial" w:cs="Arial"/>
      <w:b/>
      <w:caps/>
      <w:sz w:val="24"/>
      <w:szCs w:val="24"/>
    </w:rPr>
  </w:style>
  <w:style w:type="paragraph" w:customStyle="1" w:styleId="AppendixHeading2">
    <w:name w:val="Appendix Heading 2"/>
    <w:basedOn w:val="Normal"/>
    <w:next w:val="BodyText"/>
    <w:rsid w:val="000764FD"/>
    <w:pPr>
      <w:numPr>
        <w:ilvl w:val="1"/>
        <w:numId w:val="23"/>
      </w:numPr>
      <w:spacing w:before="120" w:after="120" w:line="240" w:lineRule="auto"/>
    </w:pPr>
    <w:rPr>
      <w:rFonts w:ascii="Arial" w:eastAsia="Calibri" w:hAnsi="Arial" w:cs="Arial"/>
      <w:b/>
      <w:sz w:val="22"/>
      <w:szCs w:val="24"/>
    </w:rPr>
  </w:style>
  <w:style w:type="paragraph" w:customStyle="1" w:styleId="AppendixHeading3">
    <w:name w:val="Appendix Heading 3"/>
    <w:basedOn w:val="Normal"/>
    <w:next w:val="Normal"/>
    <w:rsid w:val="000764FD"/>
    <w:pPr>
      <w:numPr>
        <w:ilvl w:val="2"/>
        <w:numId w:val="23"/>
      </w:numPr>
      <w:spacing w:before="120" w:after="120" w:line="240" w:lineRule="auto"/>
    </w:pPr>
    <w:rPr>
      <w:rFonts w:ascii="Arial" w:eastAsia="Calibri" w:hAnsi="Arial" w:cs="Arial"/>
      <w:sz w:val="22"/>
      <w:szCs w:val="24"/>
    </w:rPr>
  </w:style>
  <w:style w:type="paragraph" w:customStyle="1" w:styleId="AppendixHeading4">
    <w:name w:val="Appendix Heading 4"/>
    <w:basedOn w:val="Normal"/>
    <w:next w:val="BodyText"/>
    <w:rsid w:val="000764FD"/>
    <w:pPr>
      <w:numPr>
        <w:ilvl w:val="3"/>
        <w:numId w:val="23"/>
      </w:numPr>
      <w:spacing w:before="120" w:after="120" w:line="240" w:lineRule="auto"/>
    </w:pPr>
    <w:rPr>
      <w:rFonts w:ascii="Arial" w:eastAsia="Calibri" w:hAnsi="Arial" w:cs="Arial"/>
      <w:sz w:val="22"/>
      <w:szCs w:val="24"/>
    </w:rPr>
  </w:style>
  <w:style w:type="paragraph" w:customStyle="1" w:styleId="Acronym">
    <w:name w:val="Acronym"/>
    <w:basedOn w:val="Normal"/>
    <w:qFormat/>
    <w:rsid w:val="006A4E11"/>
    <w:pPr>
      <w:spacing w:after="60"/>
      <w:ind w:left="1418" w:hanging="1418"/>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www.iala-aism.org/wiki/dictionary"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www.iala-aism.org" TargetMode="External"/><Relationship Id="rId2" Type="http://schemas.openxmlformats.org/officeDocument/2006/relationships/customXml" Target="../customXml/item2.xml"/><Relationship Id="rId16" Type="http://schemas.openxmlformats.org/officeDocument/2006/relationships/hyperlink" Target="mailto:academy@iala-aism.org"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microsoft.com/office/2011/relationships/people" Target="peop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9765126-A7F7-45AB-B793-A8159129A488}">
  <ds:schemaRefs>
    <ds:schemaRef ds:uri="http://schemas.openxmlformats.org/officeDocument/2006/bibliography"/>
  </ds:schemaRefs>
</ds:datastoreItem>
</file>

<file path=customXml/itemProps2.xml><?xml version="1.0" encoding="utf-8"?>
<ds:datastoreItem xmlns:ds="http://schemas.openxmlformats.org/officeDocument/2006/customXml" ds:itemID="{F79B3AD0-927B-4679-9635-522DDEC553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D327DC7-E7D6-4F94-BAB1-DB89D740EDAB}">
  <ds:schemaRefs>
    <ds:schemaRef ds:uri="http://schemas.microsoft.com/sharepoint/v3/contenttype/forms"/>
  </ds:schemaRefs>
</ds:datastoreItem>
</file>

<file path=customXml/itemProps4.xml><?xml version="1.0" encoding="utf-8"?>
<ds:datastoreItem xmlns:ds="http://schemas.openxmlformats.org/officeDocument/2006/customXml" ds:itemID="{8C432E81-2CA8-44FE-BEDA-A19150D9262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10</Pages>
  <Words>1934</Words>
  <Characters>11025</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12934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Kevin Gregory</cp:lastModifiedBy>
  <cp:revision>6</cp:revision>
  <cp:lastPrinted>2016-02-11T12:10:00Z</cp:lastPrinted>
  <dcterms:created xsi:type="dcterms:W3CDTF">2021-02-09T16:25:00Z</dcterms:created>
  <dcterms:modified xsi:type="dcterms:W3CDTF">2021-02-10T10:58:00Z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7380300</vt:r8>
  </property>
</Properties>
</file>